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47" w:rsidRDefault="006E2904" w:rsidP="006E2904">
      <w:pPr>
        <w:jc w:val="center"/>
        <w:rPr>
          <w:ins w:id="0" w:author="claudia fayad" w:date="2012-12-04T12:54:00Z"/>
          <w:b/>
        </w:rPr>
      </w:pPr>
      <w:r>
        <w:rPr>
          <w:b/>
        </w:rPr>
        <w:t>NIVELES DE DESEMPEÑO</w:t>
      </w:r>
      <w:r w:rsidRPr="006E2904">
        <w:rPr>
          <w:b/>
        </w:rPr>
        <w:t xml:space="preserve">  - MATHS  -  PRIMER PERIODO – 2012/2013</w:t>
      </w:r>
    </w:p>
    <w:p w:rsidR="00846832" w:rsidRDefault="00846832" w:rsidP="006E2904">
      <w:pPr>
        <w:jc w:val="center"/>
        <w:rPr>
          <w:b/>
        </w:rPr>
      </w:pPr>
      <w:ins w:id="1" w:author="claudia fayad" w:date="2012-12-04T12:54:00Z">
        <w:r>
          <w:rPr>
            <w:b/>
          </w:rPr>
          <w:t>Queridos profes de Kinder: Les</w:t>
        </w:r>
      </w:ins>
      <w:ins w:id="2" w:author="claudia fayad" w:date="2012-12-04T12:55:00Z">
        <w:r>
          <w:rPr>
            <w:b/>
          </w:rPr>
          <w:t xml:space="preserve"> agradezco identificar siempre el grado, etiquetando completamente todo documento que me envíen ya que recibo de todos los maestros de la sección, 3 grados, 13 </w:t>
        </w:r>
        <w:proofErr w:type="spellStart"/>
        <w:r>
          <w:rPr>
            <w:b/>
          </w:rPr>
          <w:t>asignatura</w:t>
        </w:r>
      </w:ins>
      <w:ins w:id="3" w:author="claudia fayad" w:date="2012-12-04T12:56:00Z">
        <w:r>
          <w:rPr>
            <w:b/>
          </w:rPr>
          <w:t>.</w:t>
        </w:r>
      </w:ins>
      <w:ins w:id="4" w:author="claudia fayad" w:date="2012-12-04T12:55:00Z">
        <w:r>
          <w:rPr>
            <w:b/>
          </w:rPr>
          <w:t>s</w:t>
        </w:r>
      </w:ins>
      <w:proofErr w:type="spellEnd"/>
    </w:p>
    <w:p w:rsidR="006E2904" w:rsidRDefault="006E2904" w:rsidP="006E2904">
      <w:pPr>
        <w:rPr>
          <w:b/>
        </w:rPr>
      </w:pPr>
      <w:r>
        <w:rPr>
          <w:b/>
        </w:rPr>
        <w:t>SUPERIOR</w:t>
      </w:r>
    </w:p>
    <w:p w:rsidR="006E2904" w:rsidRDefault="006E2904" w:rsidP="006E2904">
      <w:pPr>
        <w:jc w:val="both"/>
        <w:rPr>
          <w:b/>
        </w:rPr>
      </w:pPr>
      <w:r>
        <w:rPr>
          <w:rFonts w:ascii="Calibri" w:hAnsi="Calibri" w:cs="Calibri"/>
        </w:rPr>
        <w:t xml:space="preserve">En el eje de Manejo de </w:t>
      </w:r>
      <w:commentRangeStart w:id="5"/>
      <w:r>
        <w:rPr>
          <w:rFonts w:ascii="Calibri" w:hAnsi="Calibri" w:cs="Calibri"/>
        </w:rPr>
        <w:t>Datos</w:t>
      </w:r>
      <w:commentRangeEnd w:id="5"/>
      <w:r w:rsidR="00846832">
        <w:rPr>
          <w:rStyle w:val="CommentReference"/>
        </w:rPr>
        <w:commentReference w:id="5"/>
      </w:r>
      <w:del w:id="6" w:author="claudia fayad" w:date="2012-12-04T12:56:00Z">
        <w:r w:rsidDel="00846832">
          <w:rPr>
            <w:rFonts w:ascii="Calibri" w:hAnsi="Calibri" w:cs="Calibri"/>
          </w:rPr>
          <w:delText xml:space="preserve"> (Handling data)</w:delText>
        </w:r>
      </w:del>
      <w:r>
        <w:rPr>
          <w:rFonts w:ascii="Calibri" w:hAnsi="Calibri" w:cs="Calibri"/>
        </w:rPr>
        <w:t xml:space="preserve">, ________ </w:t>
      </w:r>
      <w:r w:rsidR="00CF6894">
        <w:rPr>
          <w:rFonts w:ascii="Calibri" w:hAnsi="Calibri" w:cs="Calibri"/>
        </w:rPr>
        <w:t xml:space="preserve">sobresale por </w:t>
      </w:r>
      <w:r>
        <w:rPr>
          <w:rFonts w:ascii="Calibri" w:hAnsi="Calibri" w:cs="Calibri"/>
        </w:rPr>
        <w:t>recoge</w:t>
      </w:r>
      <w:r w:rsidR="00CF6894">
        <w:rPr>
          <w:rFonts w:ascii="Calibri" w:hAnsi="Calibri" w:cs="Calibri"/>
        </w:rPr>
        <w:t>r</w:t>
      </w:r>
      <w:r>
        <w:rPr>
          <w:rFonts w:ascii="Calibri" w:hAnsi="Calibri" w:cs="Calibri"/>
        </w:rPr>
        <w:t>, registra</w:t>
      </w:r>
      <w:r w:rsidR="00CF6894">
        <w:rPr>
          <w:rFonts w:ascii="Calibri" w:hAnsi="Calibri" w:cs="Calibri"/>
        </w:rPr>
        <w:t>r</w:t>
      </w:r>
      <w:r>
        <w:rPr>
          <w:rFonts w:ascii="Calibri" w:hAnsi="Calibri" w:cs="Calibri"/>
        </w:rPr>
        <w:t xml:space="preserve"> y organiza</w:t>
      </w:r>
      <w:r w:rsidR="00CF6894">
        <w:rPr>
          <w:rFonts w:ascii="Calibri" w:hAnsi="Calibri" w:cs="Calibri"/>
        </w:rPr>
        <w:t>r</w:t>
      </w:r>
      <w:r>
        <w:rPr>
          <w:rFonts w:ascii="Calibri" w:hAnsi="Calibri" w:cs="Calibri"/>
        </w:rPr>
        <w:t xml:space="preserve"> los dato</w:t>
      </w:r>
      <w:r w:rsidR="00CF6894">
        <w:rPr>
          <w:rFonts w:ascii="Calibri" w:hAnsi="Calibri" w:cs="Calibri"/>
        </w:rPr>
        <w:t>s en una tabla de conteo y demuestra</w:t>
      </w:r>
      <w:r>
        <w:rPr>
          <w:rFonts w:ascii="Calibri" w:hAnsi="Calibri" w:cs="Calibri"/>
        </w:rPr>
        <w:t xml:space="preserve"> habilidad para realizar comparaciones.   Así mismo, identifica los resultados en orden de probabilidad: </w:t>
      </w:r>
      <w:commentRangeStart w:id="7"/>
      <w:ins w:id="8" w:author="claudia fayad" w:date="2012-12-04T12:56:00Z">
        <w:r w:rsidR="00846832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va a suceder</w:t>
      </w:r>
      <w:ins w:id="9" w:author="claudia fayad" w:date="2012-12-04T12:56:00Z">
        <w:r w:rsidR="00846832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10" w:author="claudia fayad" w:date="2012-12-04T12:56:00Z">
        <w:r w:rsidR="00846832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podría suceder</w:t>
      </w:r>
      <w:ins w:id="11" w:author="claudia fayad" w:date="2012-12-04T12:56:00Z">
        <w:r w:rsidR="00846832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12" w:author="claudia fayad" w:date="2012-12-04T12:57:00Z">
        <w:r w:rsidR="00846832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no sucederá</w:t>
      </w:r>
      <w:ins w:id="13" w:author="claudia fayad" w:date="2012-12-04T12:57:00Z">
        <w:r w:rsidR="00846832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commentRangeEnd w:id="7"/>
      <w:r w:rsidR="005143A7">
        <w:rPr>
          <w:rStyle w:val="CommentReference"/>
        </w:rPr>
        <w:commentReference w:id="7"/>
      </w:r>
      <w:r>
        <w:rPr>
          <w:rFonts w:ascii="Calibri" w:hAnsi="Calibri" w:cs="Calibri"/>
        </w:rPr>
        <w:t>usando 5 o más atributos con  el material concreto.</w:t>
      </w:r>
    </w:p>
    <w:p w:rsidR="006E2904" w:rsidRDefault="006E2904" w:rsidP="006E2904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En el eje de </w:t>
      </w:r>
      <w:commentRangeStart w:id="14"/>
      <w:r>
        <w:rPr>
          <w:rFonts w:ascii="Calibri" w:hAnsi="Calibri" w:cs="Calibri"/>
        </w:rPr>
        <w:t>Medición</w:t>
      </w:r>
      <w:commentRangeEnd w:id="14"/>
      <w:r w:rsidR="00846832">
        <w:rPr>
          <w:rStyle w:val="CommentReference"/>
        </w:rPr>
        <w:commentReference w:id="14"/>
      </w:r>
      <w:del w:id="15" w:author="claudia fayad" w:date="2012-12-04T12:57:00Z">
        <w:r w:rsidDel="00846832">
          <w:rPr>
            <w:rFonts w:ascii="Calibri" w:hAnsi="Calibri" w:cs="Calibri"/>
          </w:rPr>
          <w:delText xml:space="preserve"> (Measurement)</w:delText>
        </w:r>
      </w:del>
      <w:r>
        <w:rPr>
          <w:rFonts w:ascii="Calibri" w:hAnsi="Calibri" w:cs="Calibri"/>
        </w:rPr>
        <w:t>, __________ e</w:t>
      </w:r>
      <w:proofErr w:type="spellStart"/>
      <w:r>
        <w:rPr>
          <w:rFonts w:ascii="Calibri" w:hAnsi="Calibri" w:cs="Calibri"/>
          <w:lang w:val="es-ES"/>
        </w:rPr>
        <w:t>stima</w:t>
      </w:r>
      <w:proofErr w:type="spellEnd"/>
      <w:r>
        <w:rPr>
          <w:rFonts w:ascii="Calibri" w:hAnsi="Calibri" w:cs="Calibri"/>
        </w:rPr>
        <w:t>,</w:t>
      </w:r>
      <w:r>
        <w:rPr>
          <w:rFonts w:ascii="Calibri" w:hAnsi="Calibri" w:cs="Calibri"/>
          <w:lang w:val="es-ES"/>
        </w:rPr>
        <w:t xml:space="preserve"> mide y compara la longitud de los objetos (corto y largo) con unidades de medida no convencionales</w:t>
      </w:r>
      <w:r w:rsidR="00846832">
        <w:rPr>
          <w:rFonts w:ascii="Calibri" w:hAnsi="Calibri" w:cs="Calibri"/>
          <w:lang w:val="es-ES"/>
        </w:rPr>
        <w:t>,</w:t>
      </w:r>
      <w:r>
        <w:rPr>
          <w:rFonts w:ascii="Calibri" w:hAnsi="Calibri" w:cs="Calibri"/>
          <w:lang w:val="es-ES"/>
        </w:rPr>
        <w:t xml:space="preserve"> y </w:t>
      </w:r>
      <w:r w:rsidR="00CF6894">
        <w:rPr>
          <w:rFonts w:ascii="Calibri" w:hAnsi="Calibri" w:cs="Calibri"/>
          <w:lang w:val="es-ES"/>
        </w:rPr>
        <w:t xml:space="preserve">logra justificar </w:t>
      </w:r>
      <w:r>
        <w:rPr>
          <w:rFonts w:ascii="Calibri" w:hAnsi="Calibri" w:cs="Calibri"/>
          <w:lang w:val="es-ES"/>
        </w:rPr>
        <w:t>sus respuestas adecuadamente en función de experiencias reales.</w:t>
      </w:r>
      <w:r>
        <w:rPr>
          <w:rFonts w:ascii="Calibri" w:hAnsi="Calibri" w:cs="Calibri"/>
        </w:rPr>
        <w:t xml:space="preserve"> </w:t>
      </w:r>
    </w:p>
    <w:p w:rsidR="006E2904" w:rsidRDefault="006E2904" w:rsidP="006E2904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En el eje de Formas y </w:t>
      </w:r>
      <w:commentRangeStart w:id="16"/>
      <w:r>
        <w:rPr>
          <w:rFonts w:ascii="Calibri" w:hAnsi="Calibri" w:cs="Calibri"/>
        </w:rPr>
        <w:t>espacio</w:t>
      </w:r>
      <w:commentRangeEnd w:id="16"/>
      <w:r w:rsidR="00846832">
        <w:rPr>
          <w:rStyle w:val="CommentReference"/>
        </w:rPr>
        <w:commentReference w:id="16"/>
      </w:r>
      <w:del w:id="17" w:author="claudia fayad" w:date="2012-12-04T12:57:00Z">
        <w:r w:rsidDel="00846832">
          <w:rPr>
            <w:rFonts w:ascii="Calibri" w:hAnsi="Calibri" w:cs="Calibri"/>
          </w:rPr>
          <w:delText xml:space="preserve"> (Shape and Space)</w:delText>
        </w:r>
      </w:del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identifica</w:t>
      </w:r>
      <w:proofErr w:type="gramEnd"/>
      <w:r>
        <w:rPr>
          <w:rFonts w:ascii="Calibri" w:hAnsi="Calibri" w:cs="Calibri"/>
        </w:rPr>
        <w:t xml:space="preserve"> las figuras tridimensionales </w:t>
      </w:r>
      <w:ins w:id="18" w:author="claudia fayad" w:date="2012-12-04T12:57:00Z">
        <w:r w:rsidR="00846832">
          <w:rPr>
            <w:rFonts w:ascii="Calibri" w:hAnsi="Calibri" w:cs="Calibri"/>
          </w:rPr>
          <w:t>(</w:t>
        </w:r>
        <w:commentRangeStart w:id="19"/>
        <w:r w:rsidR="00846832">
          <w:rPr>
            <w:rFonts w:ascii="Calibri" w:hAnsi="Calibri" w:cs="Calibri"/>
          </w:rPr>
          <w:t>cubo</w:t>
        </w:r>
      </w:ins>
      <w:commentRangeEnd w:id="19"/>
      <w:ins w:id="20" w:author="claudia fayad" w:date="2012-12-04T12:59:00Z">
        <w:r w:rsidR="00846832">
          <w:rPr>
            <w:rStyle w:val="CommentReference"/>
          </w:rPr>
          <w:commentReference w:id="19"/>
        </w:r>
      </w:ins>
      <w:ins w:id="21" w:author="claudia fayad" w:date="2012-12-04T12:57:00Z">
        <w:r w:rsidR="00846832">
          <w:rPr>
            <w:rFonts w:ascii="Calibri" w:hAnsi="Calibri" w:cs="Calibri"/>
          </w:rPr>
          <w:t xml:space="preserve">, prisma rectangular, esfera, cilindro y cono) </w:t>
        </w:r>
      </w:ins>
      <w:del w:id="22" w:author="claudia fayad" w:date="2012-12-04T13:07:00Z">
        <w:r w:rsidDel="005143A7">
          <w:rPr>
            <w:rFonts w:ascii="Calibri" w:hAnsi="Calibri" w:cs="Calibri"/>
            <w:i/>
            <w:iCs/>
          </w:rPr>
          <w:delText>(cube, rectangular prism, sphere, cylinder and cone)</w:delText>
        </w:r>
        <w:r w:rsidDel="005143A7">
          <w:rPr>
            <w:rFonts w:ascii="Calibri" w:hAnsi="Calibri" w:cs="Calibri"/>
          </w:rPr>
          <w:delText xml:space="preserve"> </w:delText>
        </w:r>
      </w:del>
      <w:r>
        <w:rPr>
          <w:rFonts w:ascii="Calibri" w:hAnsi="Calibri" w:cs="Calibri"/>
        </w:rPr>
        <w:t>y nombra algunas de ellas</w:t>
      </w:r>
      <w:ins w:id="23" w:author="claudia fayad" w:date="2012-12-04T12:58:00Z">
        <w:r w:rsidR="00846832">
          <w:rPr>
            <w:rFonts w:ascii="Calibri" w:hAnsi="Calibri" w:cs="Calibri"/>
          </w:rPr>
          <w:t xml:space="preserve"> en inglés</w:t>
        </w:r>
      </w:ins>
      <w:r>
        <w:rPr>
          <w:rFonts w:ascii="Calibri" w:hAnsi="Calibri" w:cs="Calibri"/>
        </w:rPr>
        <w:t xml:space="preserve">.  </w:t>
      </w:r>
      <w:r w:rsidRPr="006E2904">
        <w:rPr>
          <w:rFonts w:ascii="Calibri" w:hAnsi="Calibri" w:cs="Calibri"/>
        </w:rPr>
        <w:t xml:space="preserve">Por otro lado, reconoce caminos </w:t>
      </w:r>
      <w:r w:rsidR="00CF6894">
        <w:rPr>
          <w:rFonts w:ascii="Calibri" w:hAnsi="Calibri" w:cs="Calibri"/>
        </w:rPr>
        <w:t xml:space="preserve">al desplazarse por un lugar </w:t>
      </w:r>
      <w:r w:rsidRPr="006E2904">
        <w:rPr>
          <w:rFonts w:ascii="Calibri" w:hAnsi="Calibri" w:cs="Calibri"/>
        </w:rPr>
        <w:t xml:space="preserve">e identifica </w:t>
      </w:r>
      <w:r>
        <w:rPr>
          <w:rFonts w:ascii="Calibri" w:hAnsi="Calibri" w:cs="Calibri"/>
        </w:rPr>
        <w:t xml:space="preserve">las </w:t>
      </w:r>
      <w:r w:rsidRPr="006E2904">
        <w:rPr>
          <w:rFonts w:ascii="Calibri" w:hAnsi="Calibri" w:cs="Calibri"/>
        </w:rPr>
        <w:t xml:space="preserve">posiciones: </w:t>
      </w:r>
      <w:ins w:id="24" w:author="claudia fayad" w:date="2012-12-04T12:58:00Z">
        <w:r w:rsidR="00846832">
          <w:rPr>
            <w:rFonts w:ascii="Calibri" w:hAnsi="Calibri" w:cs="Calibri"/>
          </w:rPr>
          <w:t xml:space="preserve">“por </w:t>
        </w:r>
        <w:commentRangeStart w:id="25"/>
        <w:r w:rsidR="00846832">
          <w:rPr>
            <w:rFonts w:ascii="Calibri" w:hAnsi="Calibri" w:cs="Calibri"/>
          </w:rPr>
          <w:t>entre</w:t>
        </w:r>
      </w:ins>
      <w:commentRangeEnd w:id="25"/>
      <w:ins w:id="26" w:author="claudia fayad" w:date="2012-12-04T13:00:00Z">
        <w:r w:rsidR="00846832">
          <w:rPr>
            <w:rStyle w:val="CommentReference"/>
          </w:rPr>
          <w:commentReference w:id="25"/>
        </w:r>
      </w:ins>
      <w:ins w:id="27" w:author="claudia fayad" w:date="2012-12-04T12:58:00Z">
        <w:r w:rsidR="00846832">
          <w:rPr>
            <w:rFonts w:ascii="Calibri" w:hAnsi="Calibri" w:cs="Calibri"/>
          </w:rPr>
          <w:t>”, “</w:t>
        </w:r>
      </w:ins>
      <w:ins w:id="28" w:author="claudia fayad" w:date="2012-12-04T12:59:00Z">
        <w:r w:rsidR="00846832">
          <w:rPr>
            <w:rFonts w:ascii="Calibri" w:hAnsi="Calibri" w:cs="Calibri"/>
          </w:rPr>
          <w:t>al lado</w:t>
        </w:r>
      </w:ins>
      <w:ins w:id="29" w:author="claudia fayad" w:date="2012-12-04T12:58:00Z">
        <w:r w:rsidR="00846832">
          <w:rPr>
            <w:rFonts w:ascii="Calibri" w:hAnsi="Calibri" w:cs="Calibri"/>
          </w:rPr>
          <w:t xml:space="preserve"> de”, detrás</w:t>
        </w:r>
      </w:ins>
      <w:ins w:id="30" w:author="claudia fayad" w:date="2012-12-04T12:59:00Z">
        <w:r w:rsidR="00846832">
          <w:rPr>
            <w:rFonts w:ascii="Calibri" w:hAnsi="Calibri" w:cs="Calibri"/>
          </w:rPr>
          <w:t xml:space="preserve"> de</w:t>
        </w:r>
      </w:ins>
      <w:ins w:id="31" w:author="claudia fayad" w:date="2012-12-04T12:58:00Z">
        <w:r w:rsidR="00846832">
          <w:rPr>
            <w:rFonts w:ascii="Calibri" w:hAnsi="Calibri" w:cs="Calibri"/>
          </w:rPr>
          <w:t xml:space="preserve">” </w:t>
        </w:r>
      </w:ins>
      <w:del w:id="32" w:author="claudia fayad" w:date="2012-12-04T12:58:00Z">
        <w:r w:rsidRPr="006E2904" w:rsidDel="00846832">
          <w:rPr>
            <w:rFonts w:ascii="Calibri" w:hAnsi="Calibri" w:cs="Calibri"/>
          </w:rPr>
          <w:delText xml:space="preserve">between, next to, behind  </w:delText>
        </w:r>
      </w:del>
      <w:r w:rsidRPr="006E2904">
        <w:rPr>
          <w:rFonts w:ascii="Calibri" w:hAnsi="Calibri" w:cs="Calibri"/>
        </w:rPr>
        <w:t>y las utiliza de manera aut</w:t>
      </w:r>
      <w:r>
        <w:rPr>
          <w:rFonts w:ascii="Calibri" w:hAnsi="Calibri" w:cs="Calibri"/>
        </w:rPr>
        <w:t>ónoma</w:t>
      </w:r>
      <w:ins w:id="33" w:author="claudia fayad" w:date="2012-12-04T12:59:00Z">
        <w:r w:rsidR="00846832">
          <w:rPr>
            <w:rFonts w:ascii="Calibri" w:hAnsi="Calibri" w:cs="Calibri"/>
          </w:rPr>
          <w:t xml:space="preserve"> en inglés,</w:t>
        </w:r>
      </w:ins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en</w:t>
      </w:r>
      <w:proofErr w:type="spellEnd"/>
      <w:r>
        <w:rPr>
          <w:rFonts w:ascii="Calibri" w:hAnsi="Calibri" w:cs="Calibri"/>
        </w:rPr>
        <w:t xml:space="preserve"> situaciones contextualizadas.</w:t>
      </w:r>
    </w:p>
    <w:p w:rsidR="006E2904" w:rsidRDefault="006E2904" w:rsidP="006E2904">
      <w:pPr>
        <w:widowControl w:val="0"/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En el eje de Patrones y </w:t>
      </w:r>
      <w:commentRangeStart w:id="34"/>
      <w:r>
        <w:rPr>
          <w:rFonts w:ascii="Calibri" w:hAnsi="Calibri" w:cs="Calibri"/>
        </w:rPr>
        <w:t>Funciones</w:t>
      </w:r>
      <w:commentRangeEnd w:id="34"/>
      <w:r w:rsidR="00846832">
        <w:rPr>
          <w:rStyle w:val="CommentReference"/>
        </w:rPr>
        <w:commentReference w:id="34"/>
      </w:r>
      <w:del w:id="35" w:author="claudia fayad" w:date="2012-12-04T12:59:00Z">
        <w:r w:rsidDel="00846832">
          <w:rPr>
            <w:rFonts w:ascii="Calibri" w:hAnsi="Calibri" w:cs="Calibri"/>
          </w:rPr>
          <w:delText xml:space="preserve"> (Patterns and Function)</w:delText>
        </w:r>
      </w:del>
      <w:r>
        <w:rPr>
          <w:rFonts w:ascii="Calibri" w:hAnsi="Calibri" w:cs="Calibri"/>
        </w:rPr>
        <w:t>, extiende patrones en ambas direcciones</w:t>
      </w:r>
      <w:del w:id="36" w:author="claudia fayad" w:date="2012-12-04T13:01:00Z">
        <w:r w:rsidDel="00846832">
          <w:rPr>
            <w:rFonts w:ascii="Calibri" w:hAnsi="Calibri" w:cs="Calibri"/>
          </w:rPr>
          <w:delText>:</w:delText>
        </w:r>
      </w:del>
      <w:r>
        <w:rPr>
          <w:rFonts w:ascii="Calibri" w:hAnsi="Calibri" w:cs="Calibri"/>
        </w:rPr>
        <w:t xml:space="preserve"> </w:t>
      </w:r>
      <w:ins w:id="37" w:author="claudia fayad" w:date="2012-12-04T13:01:00Z">
        <w:r w:rsidR="00846832">
          <w:rPr>
            <w:rFonts w:ascii="Calibri" w:hAnsi="Calibri" w:cs="Calibri"/>
          </w:rPr>
          <w:t>(</w:t>
        </w:r>
      </w:ins>
      <w:r>
        <w:rPr>
          <w:rFonts w:ascii="Calibri" w:hAnsi="Calibri" w:cs="Calibri"/>
        </w:rPr>
        <w:t>izquierda y derecha</w:t>
      </w:r>
      <w:ins w:id="38" w:author="claudia fayad" w:date="2012-12-04T13:01:00Z">
        <w:r w:rsidR="00846832">
          <w:rPr>
            <w:rFonts w:ascii="Calibri" w:hAnsi="Calibri" w:cs="Calibri"/>
          </w:rPr>
          <w:t>)</w:t>
        </w:r>
      </w:ins>
      <w:r>
        <w:rPr>
          <w:rFonts w:ascii="Calibri" w:hAnsi="Calibri" w:cs="Calibri"/>
        </w:rPr>
        <w:t>, usando 4 o más  objetos</w:t>
      </w:r>
      <w:ins w:id="39" w:author="claudia fayad" w:date="2012-12-04T13:01:00Z">
        <w:r w:rsidR="00846832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y al menos 2 variables</w:t>
      </w:r>
      <w:ins w:id="40" w:author="claudia fayad" w:date="2012-12-04T13:01:00Z">
        <w:r w:rsidR="00846832">
          <w:rPr>
            <w:rFonts w:ascii="Calibri" w:hAnsi="Calibri" w:cs="Calibri"/>
          </w:rPr>
          <w:t xml:space="preserve">, </w:t>
        </w:r>
        <w:commentRangeStart w:id="41"/>
        <w:r w:rsidR="00846832">
          <w:rPr>
            <w:rFonts w:ascii="Calibri" w:hAnsi="Calibri" w:cs="Calibri"/>
          </w:rPr>
          <w:t>tales</w:t>
        </w:r>
      </w:ins>
      <w:r>
        <w:rPr>
          <w:rFonts w:ascii="Calibri" w:hAnsi="Calibri" w:cs="Calibri"/>
        </w:rPr>
        <w:t xml:space="preserve"> como </w:t>
      </w:r>
      <w:commentRangeEnd w:id="41"/>
      <w:r w:rsidR="00846832">
        <w:rPr>
          <w:rStyle w:val="CommentReference"/>
        </w:rPr>
        <w:commentReference w:id="41"/>
      </w:r>
      <w:r>
        <w:rPr>
          <w:rFonts w:ascii="Calibri" w:hAnsi="Calibri" w:cs="Calibri"/>
        </w:rPr>
        <w:t>color y forma.</w:t>
      </w:r>
    </w:p>
    <w:p w:rsidR="006E2904" w:rsidRPr="006E2904" w:rsidRDefault="006E2904" w:rsidP="006E2904">
      <w:pPr>
        <w:widowControl w:val="0"/>
        <w:jc w:val="both"/>
        <w:rPr>
          <w:rFonts w:ascii="Calibri" w:hAnsi="Calibri" w:cs="Calibri"/>
        </w:rPr>
      </w:pPr>
      <w:r>
        <w:t> </w:t>
      </w:r>
      <w:r w:rsidRPr="006E2904">
        <w:rPr>
          <w:rFonts w:ascii="Calibri" w:hAnsi="Calibri" w:cs="Calibri"/>
        </w:rPr>
        <w:t>En el eje de Número</w:t>
      </w:r>
      <w:ins w:id="42" w:author="claudia fayad" w:date="2012-12-04T13:02:00Z">
        <w:r w:rsidR="00846832">
          <w:rPr>
            <w:rFonts w:ascii="Calibri" w:hAnsi="Calibri" w:cs="Calibri"/>
          </w:rPr>
          <w:t>,</w:t>
        </w:r>
      </w:ins>
      <w:r w:rsidRPr="006E2904">
        <w:rPr>
          <w:rFonts w:ascii="Calibri" w:hAnsi="Calibri" w:cs="Calibri"/>
        </w:rPr>
        <w:t xml:space="preserve"> </w:t>
      </w:r>
      <w:del w:id="43" w:author="claudia fayad" w:date="2012-12-04T13:02:00Z">
        <w:r w:rsidRPr="006E2904" w:rsidDel="00846832">
          <w:rPr>
            <w:rFonts w:ascii="Calibri" w:hAnsi="Calibri" w:cs="Calibri"/>
          </w:rPr>
          <w:delText xml:space="preserve">(Number) </w:delText>
        </w:r>
      </w:del>
      <w:r w:rsidRPr="006E2904">
        <w:rPr>
          <w:rFonts w:ascii="Calibri" w:hAnsi="Calibri" w:cs="Calibri"/>
        </w:rPr>
        <w:t>________ identifica números ma</w:t>
      </w:r>
      <w:r>
        <w:rPr>
          <w:rFonts w:ascii="Calibri" w:hAnsi="Calibri" w:cs="Calibri"/>
        </w:rPr>
        <w:t>yores al 20.  Igualmente</w:t>
      </w:r>
      <w:ins w:id="44" w:author="claudia fayad" w:date="2012-12-04T13:02:00Z">
        <w:r w:rsidR="00846832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realiza</w:t>
      </w:r>
      <w:r w:rsidRPr="006E2904">
        <w:rPr>
          <w:rFonts w:ascii="Calibri" w:hAnsi="Calibri" w:cs="Calibri"/>
        </w:rPr>
        <w:t xml:space="preserve"> conteo del material concreto teniendo en cuenta la correspondencia palabra</w:t>
      </w:r>
      <w:ins w:id="45" w:author="claudia fayad" w:date="2012-12-04T13:02:00Z">
        <w:r w:rsidR="00846832">
          <w:rPr>
            <w:rFonts w:ascii="Calibri" w:hAnsi="Calibri" w:cs="Calibri"/>
          </w:rPr>
          <w:t>-</w:t>
        </w:r>
      </w:ins>
      <w:del w:id="46" w:author="claudia fayad" w:date="2012-12-04T13:02:00Z">
        <w:r w:rsidRPr="006E2904" w:rsidDel="00846832">
          <w:rPr>
            <w:rFonts w:ascii="Calibri" w:hAnsi="Calibri" w:cs="Calibri"/>
          </w:rPr>
          <w:delText xml:space="preserve">, </w:delText>
        </w:r>
      </w:del>
      <w:r w:rsidRPr="006E2904">
        <w:rPr>
          <w:rFonts w:ascii="Calibri" w:hAnsi="Calibri" w:cs="Calibri"/>
        </w:rPr>
        <w:t>número</w:t>
      </w:r>
      <w:del w:id="47" w:author="claudia fayad" w:date="2012-12-04T13:02:00Z">
        <w:r w:rsidRPr="006E2904" w:rsidDel="00846832">
          <w:rPr>
            <w:rFonts w:ascii="Calibri" w:hAnsi="Calibri" w:cs="Calibri"/>
          </w:rPr>
          <w:delText>,</w:delText>
        </w:r>
      </w:del>
      <w:ins w:id="48" w:author="claudia fayad" w:date="2012-12-04T13:02:00Z">
        <w:r w:rsidR="00846832">
          <w:rPr>
            <w:rFonts w:ascii="Calibri" w:hAnsi="Calibri" w:cs="Calibri"/>
          </w:rPr>
          <w:t>-</w:t>
        </w:r>
      </w:ins>
      <w:del w:id="49" w:author="claudia fayad" w:date="2012-12-04T13:02:00Z">
        <w:r w:rsidRPr="006E2904" w:rsidDel="00846832">
          <w:rPr>
            <w:rFonts w:ascii="Calibri" w:hAnsi="Calibri" w:cs="Calibri"/>
          </w:rPr>
          <w:delText xml:space="preserve"> </w:delText>
        </w:r>
      </w:del>
      <w:r w:rsidRPr="006E2904">
        <w:rPr>
          <w:rFonts w:ascii="Calibri" w:hAnsi="Calibri" w:cs="Calibri"/>
        </w:rPr>
        <w:t>objeto</w:t>
      </w:r>
      <w:ins w:id="50" w:author="claudia fayad" w:date="2012-12-04T13:02:00Z">
        <w:r w:rsidR="00846832">
          <w:rPr>
            <w:rFonts w:ascii="Calibri" w:hAnsi="Calibri" w:cs="Calibri"/>
          </w:rPr>
          <w:t>,</w:t>
        </w:r>
      </w:ins>
      <w:r w:rsidRPr="006E2904">
        <w:rPr>
          <w:rFonts w:ascii="Calibri" w:hAnsi="Calibri" w:cs="Calibri"/>
        </w:rPr>
        <w:t xml:space="preserve"> y asignando el numeral correspondiente a cantidades mayores de</w:t>
      </w:r>
      <w:del w:id="51" w:author="claudia fayad" w:date="2012-12-04T13:02:00Z">
        <w:r w:rsidRPr="006E2904" w:rsidDel="00846832">
          <w:rPr>
            <w:rFonts w:ascii="Calibri" w:hAnsi="Calibri" w:cs="Calibri"/>
          </w:rPr>
          <w:delText>l</w:delText>
        </w:r>
      </w:del>
      <w:r w:rsidRPr="006E2904">
        <w:rPr>
          <w:rFonts w:ascii="Calibri" w:hAnsi="Calibri" w:cs="Calibri"/>
        </w:rPr>
        <w:t xml:space="preserve"> 20.</w:t>
      </w:r>
      <w:r>
        <w:rPr>
          <w:rFonts w:ascii="Calibri" w:hAnsi="Calibri" w:cs="Calibri"/>
        </w:rPr>
        <w:t xml:space="preserve">  </w:t>
      </w:r>
      <w:r>
        <w:t> </w:t>
      </w:r>
      <w:r w:rsidRPr="006E2904">
        <w:rPr>
          <w:rFonts w:ascii="Calibri" w:hAnsi="Calibri" w:cs="Calibri"/>
        </w:rPr>
        <w:t>Realiza estimaciones casi exactas o muy cercanas a la cantidad real, en un rango de más de 20 elementos.</w:t>
      </w:r>
      <w:r>
        <w:rPr>
          <w:rFonts w:ascii="Calibri" w:hAnsi="Calibri" w:cs="Calibri"/>
        </w:rPr>
        <w:t xml:space="preserve">  </w:t>
      </w:r>
      <w:r w:rsidRPr="006E2904">
        <w:rPr>
          <w:rFonts w:ascii="Calibri" w:hAnsi="Calibri" w:cs="Calibri"/>
        </w:rPr>
        <w:t xml:space="preserve"> Por otro </w:t>
      </w:r>
      <w:commentRangeStart w:id="52"/>
      <w:r w:rsidRPr="006E2904">
        <w:rPr>
          <w:rFonts w:ascii="Calibri" w:hAnsi="Calibri" w:cs="Calibri"/>
        </w:rPr>
        <w:t>lado</w:t>
      </w:r>
      <w:commentRangeEnd w:id="52"/>
      <w:r w:rsidR="00846832">
        <w:rPr>
          <w:rStyle w:val="CommentReference"/>
        </w:rPr>
        <w:commentReference w:id="52"/>
      </w:r>
      <w:r w:rsidRPr="006E2904">
        <w:rPr>
          <w:rFonts w:ascii="Calibri" w:hAnsi="Calibri" w:cs="Calibri"/>
        </w:rPr>
        <w:t xml:space="preserve">, </w:t>
      </w:r>
      <w:del w:id="53" w:author="claudia fayad" w:date="2012-12-04T13:03:00Z">
        <w:r w:rsidRPr="006E2904" w:rsidDel="00846832">
          <w:rPr>
            <w:rFonts w:ascii="Calibri" w:hAnsi="Calibri" w:cs="Calibri"/>
          </w:rPr>
          <w:delText xml:space="preserve">__________ </w:delText>
        </w:r>
      </w:del>
      <w:r w:rsidRPr="006E2904">
        <w:rPr>
          <w:rFonts w:ascii="Calibri" w:hAnsi="Calibri" w:cs="Calibri"/>
        </w:rPr>
        <w:t xml:space="preserve">explica </w:t>
      </w:r>
      <w:r w:rsidR="00CF6894">
        <w:rPr>
          <w:rFonts w:ascii="Calibri" w:hAnsi="Calibri" w:cs="Calibri"/>
        </w:rPr>
        <w:t>“</w:t>
      </w:r>
      <w:r w:rsidRPr="006E2904">
        <w:rPr>
          <w:rFonts w:ascii="Calibri" w:hAnsi="Calibri" w:cs="Calibri"/>
        </w:rPr>
        <w:t>n+1</w:t>
      </w:r>
      <w:r w:rsidR="00CF6894">
        <w:rPr>
          <w:rFonts w:ascii="Calibri" w:hAnsi="Calibri" w:cs="Calibri"/>
        </w:rPr>
        <w:t>”</w:t>
      </w:r>
      <w:r w:rsidRPr="006E2904">
        <w:rPr>
          <w:rFonts w:ascii="Calibri" w:hAnsi="Calibri" w:cs="Calibri"/>
        </w:rPr>
        <w:t xml:space="preserve"> generalizando</w:t>
      </w:r>
      <w:del w:id="54" w:author="claudia fayad" w:date="2012-12-04T13:04:00Z">
        <w:r w:rsidRPr="006E2904" w:rsidDel="005143A7">
          <w:rPr>
            <w:rFonts w:ascii="Calibri" w:hAnsi="Calibri" w:cs="Calibri"/>
          </w:rPr>
          <w:delText xml:space="preserve"> </w:delText>
        </w:r>
      </w:del>
      <w:r w:rsidRPr="006E2904">
        <w:rPr>
          <w:rFonts w:ascii="Calibri" w:hAnsi="Calibri" w:cs="Calibri"/>
        </w:rPr>
        <w:t xml:space="preserve"> la regla encontrada al comparar cantidades en un </w:t>
      </w:r>
      <w:commentRangeStart w:id="55"/>
      <w:ins w:id="56" w:author="claudia fayad" w:date="2012-12-04T13:04:00Z">
        <w:r w:rsidR="005143A7">
          <w:rPr>
            <w:rFonts w:ascii="Calibri" w:hAnsi="Calibri" w:cs="Calibri"/>
          </w:rPr>
          <w:t>o</w:t>
        </w:r>
      </w:ins>
      <w:del w:id="57" w:author="claudia fayad" w:date="2012-12-04T13:04:00Z">
        <w:r w:rsidRPr="006E2904" w:rsidDel="005143A7">
          <w:rPr>
            <w:rFonts w:ascii="Calibri" w:hAnsi="Calibri" w:cs="Calibri"/>
          </w:rPr>
          <w:delText>ó</w:delText>
        </w:r>
      </w:del>
      <w:r w:rsidRPr="006E2904">
        <w:rPr>
          <w:rFonts w:ascii="Calibri" w:hAnsi="Calibri" w:cs="Calibri"/>
        </w:rPr>
        <w:t>rden</w:t>
      </w:r>
      <w:commentRangeEnd w:id="55"/>
      <w:r w:rsidR="005143A7">
        <w:rPr>
          <w:rStyle w:val="CommentReference"/>
        </w:rPr>
        <w:commentReference w:id="55"/>
      </w:r>
      <w:r w:rsidRPr="006E2904">
        <w:rPr>
          <w:rFonts w:ascii="Calibri" w:hAnsi="Calibri" w:cs="Calibri"/>
        </w:rPr>
        <w:t xml:space="preserve"> </w:t>
      </w:r>
      <w:commentRangeStart w:id="58"/>
      <w:r w:rsidRPr="006E2904">
        <w:rPr>
          <w:rFonts w:ascii="Calibri" w:hAnsi="Calibri" w:cs="Calibri"/>
        </w:rPr>
        <w:t>num</w:t>
      </w:r>
      <w:ins w:id="59" w:author="claudia fayad" w:date="2012-12-04T13:04:00Z">
        <w:r w:rsidR="005143A7">
          <w:rPr>
            <w:rFonts w:ascii="Calibri" w:hAnsi="Calibri" w:cs="Calibri"/>
          </w:rPr>
          <w:t>é</w:t>
        </w:r>
      </w:ins>
      <w:del w:id="60" w:author="claudia fayad" w:date="2012-12-04T13:04:00Z">
        <w:r w:rsidRPr="006E2904" w:rsidDel="005143A7">
          <w:rPr>
            <w:rFonts w:ascii="Calibri" w:hAnsi="Calibri" w:cs="Calibri"/>
          </w:rPr>
          <w:delText>e</w:delText>
        </w:r>
      </w:del>
      <w:r w:rsidRPr="006E2904">
        <w:rPr>
          <w:rFonts w:ascii="Calibri" w:hAnsi="Calibri" w:cs="Calibri"/>
        </w:rPr>
        <w:t>rico</w:t>
      </w:r>
      <w:commentRangeEnd w:id="58"/>
      <w:r w:rsidR="005143A7">
        <w:rPr>
          <w:rStyle w:val="CommentReference"/>
        </w:rPr>
        <w:commentReference w:id="58"/>
      </w:r>
      <w:r w:rsidRPr="006E2904">
        <w:rPr>
          <w:rFonts w:ascii="Calibri" w:hAnsi="Calibri" w:cs="Calibri"/>
        </w:rPr>
        <w:t xml:space="preserve"> del 1 al 10</w:t>
      </w:r>
      <w:ins w:id="61" w:author="claudia fayad" w:date="2012-12-04T13:04:00Z">
        <w:r w:rsidR="005143A7">
          <w:rPr>
            <w:rFonts w:ascii="Calibri" w:hAnsi="Calibri" w:cs="Calibri"/>
          </w:rPr>
          <w:t>,</w:t>
        </w:r>
      </w:ins>
      <w:r w:rsidRPr="006E2904">
        <w:rPr>
          <w:rFonts w:ascii="Calibri" w:hAnsi="Calibri" w:cs="Calibri"/>
        </w:rPr>
        <w:t xml:space="preserve"> y encuentra,  dibuja y ordena todas las posibles combinaciones de </w:t>
      </w:r>
      <w:r w:rsidR="00CF6894">
        <w:rPr>
          <w:rFonts w:ascii="Calibri" w:hAnsi="Calibri" w:cs="Calibri"/>
        </w:rPr>
        <w:t>dos sumandos  para formar los nú</w:t>
      </w:r>
      <w:r w:rsidRPr="006E2904">
        <w:rPr>
          <w:rFonts w:ascii="Calibri" w:hAnsi="Calibri" w:cs="Calibri"/>
        </w:rPr>
        <w:t>meros 5, 6 y 7.</w:t>
      </w:r>
    </w:p>
    <w:p w:rsidR="006E2904" w:rsidRPr="006E2904" w:rsidRDefault="006E2904" w:rsidP="006E2904">
      <w:pPr>
        <w:widowControl w:val="0"/>
        <w:rPr>
          <w:rFonts w:ascii="Times New Roman" w:hAnsi="Times New Roman" w:cs="Times New Roman"/>
          <w:b/>
        </w:rPr>
      </w:pPr>
      <w:r w:rsidRPr="006E2904">
        <w:rPr>
          <w:b/>
        </w:rPr>
        <w:t> ALTO</w:t>
      </w:r>
    </w:p>
    <w:p w:rsidR="006E2904" w:rsidRDefault="006E2904" w:rsidP="006E2904">
      <w:pPr>
        <w:widowControl w:val="0"/>
      </w:pPr>
      <w:r>
        <w:rPr>
          <w:rFonts w:ascii="Calibri" w:hAnsi="Calibri" w:cs="Calibri"/>
        </w:rPr>
        <w:t xml:space="preserve">En el eje de Manejo de </w:t>
      </w:r>
      <w:commentRangeStart w:id="62"/>
      <w:r>
        <w:rPr>
          <w:rFonts w:ascii="Calibri" w:hAnsi="Calibri" w:cs="Calibri"/>
        </w:rPr>
        <w:t>Datos</w:t>
      </w:r>
      <w:commentRangeEnd w:id="62"/>
      <w:r w:rsidR="005143A7">
        <w:rPr>
          <w:rStyle w:val="CommentReference"/>
        </w:rPr>
        <w:commentReference w:id="62"/>
      </w:r>
      <w:del w:id="63" w:author="claudia fayad" w:date="2012-12-04T13:05:00Z">
        <w:r w:rsidDel="005143A7">
          <w:rPr>
            <w:rFonts w:ascii="Calibri" w:hAnsi="Calibri" w:cs="Calibri"/>
          </w:rPr>
          <w:delText xml:space="preserve"> (Handling data)</w:delText>
        </w:r>
      </w:del>
      <w:r>
        <w:rPr>
          <w:rFonts w:ascii="Calibri" w:hAnsi="Calibri" w:cs="Calibri"/>
        </w:rPr>
        <w:t xml:space="preserve">,  ________  recoge, registra y organiza los datos en una tabla de conteo. Así mismo, identifica los resultados en orden de probabilidad: </w:t>
      </w:r>
      <w:commentRangeStart w:id="64"/>
      <w:ins w:id="65" w:author="claudia fayad" w:date="2012-12-04T13:05:00Z">
        <w:r w:rsidR="005143A7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va a suceder</w:t>
      </w:r>
      <w:ins w:id="66" w:author="claudia fayad" w:date="2012-12-04T13:05:00Z">
        <w:r w:rsidR="005143A7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67" w:author="claudia fayad" w:date="2012-12-04T13:05:00Z">
        <w:r w:rsidR="005143A7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podría suceder</w:t>
      </w:r>
      <w:ins w:id="68" w:author="claudia fayad" w:date="2012-12-04T13:05:00Z">
        <w:r w:rsidR="005143A7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69" w:author="claudia fayad" w:date="2012-12-04T13:05:00Z">
        <w:r w:rsidR="005143A7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no sucederá</w:t>
      </w:r>
      <w:ins w:id="70" w:author="claudia fayad" w:date="2012-12-04T13:05:00Z">
        <w:r w:rsidR="005143A7">
          <w:rPr>
            <w:rFonts w:ascii="Calibri" w:hAnsi="Calibri" w:cs="Calibri"/>
          </w:rPr>
          <w:t>”,</w:t>
        </w:r>
      </w:ins>
      <w:r>
        <w:rPr>
          <w:rFonts w:ascii="Calibri" w:hAnsi="Calibri" w:cs="Calibri"/>
        </w:rPr>
        <w:t xml:space="preserve"> </w:t>
      </w:r>
      <w:commentRangeEnd w:id="64"/>
      <w:r w:rsidR="005143A7">
        <w:rPr>
          <w:rStyle w:val="CommentReference"/>
        </w:rPr>
        <w:commentReference w:id="64"/>
      </w:r>
      <w:r>
        <w:rPr>
          <w:rFonts w:ascii="Calibri" w:hAnsi="Calibri" w:cs="Calibri"/>
        </w:rPr>
        <w:t>usando al menos cuatro  atributos con  el material concreto.</w:t>
      </w:r>
    </w:p>
    <w:p w:rsidR="006E2904" w:rsidRDefault="006E2904" w:rsidP="006E2904">
      <w:pPr>
        <w:widowControl w:val="0"/>
        <w:rPr>
          <w:rFonts w:ascii="Times New Roman" w:hAnsi="Times New Roman" w:cs="Times New Roman"/>
        </w:rPr>
      </w:pPr>
      <w:r>
        <w:rPr>
          <w:rFonts w:ascii="Calibri" w:hAnsi="Calibri" w:cs="Calibri"/>
        </w:rPr>
        <w:t xml:space="preserve">En el eje de </w:t>
      </w:r>
      <w:commentRangeStart w:id="71"/>
      <w:r>
        <w:rPr>
          <w:rFonts w:ascii="Calibri" w:hAnsi="Calibri" w:cs="Calibri"/>
        </w:rPr>
        <w:t>Medición</w:t>
      </w:r>
      <w:commentRangeEnd w:id="71"/>
      <w:r w:rsidR="005143A7">
        <w:rPr>
          <w:rStyle w:val="CommentReference"/>
        </w:rPr>
        <w:commentReference w:id="71"/>
      </w:r>
      <w:del w:id="72" w:author="claudia fayad" w:date="2012-12-04T13:06:00Z">
        <w:r w:rsidDel="005143A7">
          <w:rPr>
            <w:rFonts w:ascii="Calibri" w:hAnsi="Calibri" w:cs="Calibri"/>
          </w:rPr>
          <w:delText xml:space="preserve"> (Measurement)</w:delText>
        </w:r>
      </w:del>
      <w:r>
        <w:rPr>
          <w:rFonts w:ascii="Calibri" w:hAnsi="Calibri" w:cs="Calibri"/>
        </w:rPr>
        <w:t xml:space="preserve">,  _________ estima, mide y compara  la longitud de los objetos (corto, largo) con </w:t>
      </w:r>
      <w:r>
        <w:rPr>
          <w:rFonts w:ascii="Calibri" w:hAnsi="Calibri" w:cs="Calibri"/>
          <w:lang w:val="es-ES"/>
        </w:rPr>
        <w:t xml:space="preserve"> unidades de medida no convencionales</w:t>
      </w:r>
      <w:del w:id="73" w:author="claudia fayad" w:date="2012-12-04T13:07:00Z">
        <w:r w:rsidDel="005143A7">
          <w:rPr>
            <w:rFonts w:ascii="Calibri" w:hAnsi="Calibri" w:cs="Calibri"/>
            <w:lang w:val="es-ES"/>
          </w:rPr>
          <w:delText xml:space="preserve"> </w:delText>
        </w:r>
      </w:del>
      <w:r>
        <w:rPr>
          <w:rFonts w:ascii="Calibri" w:hAnsi="Calibri" w:cs="Calibri"/>
          <w:lang w:val="es-ES"/>
        </w:rPr>
        <w:t>.</w:t>
      </w:r>
    </w:p>
    <w:p w:rsidR="006E2904" w:rsidRDefault="006E2904" w:rsidP="006E2904">
      <w:pPr>
        <w:widowControl w:val="0"/>
        <w:rPr>
          <w:rFonts w:ascii="Times New Roman" w:hAnsi="Times New Roman" w:cs="Times New Roman"/>
        </w:rPr>
      </w:pPr>
      <w:del w:id="74" w:author="claudia fayad" w:date="2012-12-04T13:07:00Z">
        <w:r w:rsidDel="005143A7">
          <w:delText> </w:delText>
        </w:r>
      </w:del>
      <w:r>
        <w:rPr>
          <w:rFonts w:ascii="Calibri" w:hAnsi="Calibri" w:cs="Calibri"/>
        </w:rPr>
        <w:t xml:space="preserve">En el eje de Forma y </w:t>
      </w:r>
      <w:commentRangeStart w:id="75"/>
      <w:r>
        <w:rPr>
          <w:rFonts w:ascii="Calibri" w:hAnsi="Calibri" w:cs="Calibri"/>
        </w:rPr>
        <w:t>Espacio</w:t>
      </w:r>
      <w:commentRangeEnd w:id="75"/>
      <w:r w:rsidR="005143A7">
        <w:rPr>
          <w:rStyle w:val="CommentReference"/>
        </w:rPr>
        <w:commentReference w:id="75"/>
      </w:r>
      <w:r>
        <w:rPr>
          <w:rFonts w:ascii="Calibri" w:hAnsi="Calibri" w:cs="Calibri"/>
        </w:rPr>
        <w:t xml:space="preserve">  </w:t>
      </w:r>
      <w:del w:id="76" w:author="claudia fayad" w:date="2012-12-04T13:07:00Z">
        <w:r w:rsidDel="005143A7">
          <w:rPr>
            <w:rFonts w:ascii="Calibri" w:hAnsi="Calibri" w:cs="Calibri"/>
          </w:rPr>
          <w:delText>(Shape and Space)</w:delText>
        </w:r>
      </w:del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identifica</w:t>
      </w:r>
      <w:proofErr w:type="gramEnd"/>
      <w:r>
        <w:rPr>
          <w:rFonts w:ascii="Calibri" w:hAnsi="Calibri" w:cs="Calibri"/>
        </w:rPr>
        <w:t xml:space="preserve"> las figuras tridimensionales </w:t>
      </w:r>
      <w:del w:id="77" w:author="claudia fayad" w:date="2012-12-04T13:07:00Z">
        <w:r w:rsidRPr="006E2904" w:rsidDel="005143A7">
          <w:rPr>
            <w:rFonts w:ascii="Calibri" w:hAnsi="Calibri" w:cs="Calibri"/>
          </w:rPr>
          <w:delText>(cube, rectangular prism, sphere, cylinder and cone)</w:delText>
        </w:r>
      </w:del>
      <w:ins w:id="78" w:author="claudia fayad" w:date="2012-12-04T13:08:00Z">
        <w:r w:rsidR="005143A7">
          <w:rPr>
            <w:rFonts w:ascii="Calibri" w:hAnsi="Calibri" w:cs="Calibri"/>
          </w:rPr>
          <w:t>(</w:t>
        </w:r>
        <w:commentRangeStart w:id="79"/>
        <w:commentRangeStart w:id="80"/>
        <w:r w:rsidR="005143A7">
          <w:rPr>
            <w:rFonts w:ascii="Calibri" w:hAnsi="Calibri" w:cs="Calibri"/>
          </w:rPr>
          <w:t>cubo</w:t>
        </w:r>
        <w:commentRangeEnd w:id="79"/>
        <w:r w:rsidR="005143A7">
          <w:rPr>
            <w:rStyle w:val="CommentReference"/>
          </w:rPr>
          <w:commentReference w:id="79"/>
        </w:r>
        <w:r w:rsidR="005143A7">
          <w:rPr>
            <w:rFonts w:ascii="Calibri" w:hAnsi="Calibri" w:cs="Calibri"/>
          </w:rPr>
          <w:t>, prisma rectangular, esfera, cilindro y cono)</w:t>
        </w:r>
        <w:commentRangeEnd w:id="80"/>
        <w:r w:rsidR="005143A7">
          <w:rPr>
            <w:rStyle w:val="CommentReference"/>
          </w:rPr>
          <w:commentReference w:id="80"/>
        </w:r>
      </w:ins>
      <w:r w:rsidRPr="006E2904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Por otro lado, reconoce caminos </w:t>
      </w:r>
      <w:r w:rsidR="00CF6894">
        <w:rPr>
          <w:rFonts w:ascii="Calibri" w:hAnsi="Calibri" w:cs="Calibri"/>
        </w:rPr>
        <w:t xml:space="preserve">al desplazarse por un lugar </w:t>
      </w:r>
      <w:r>
        <w:rPr>
          <w:rFonts w:ascii="Calibri" w:hAnsi="Calibri" w:cs="Calibri"/>
        </w:rPr>
        <w:t>e identifica las posiciones</w:t>
      </w:r>
      <w:ins w:id="81" w:author="claudia fayad" w:date="2012-12-04T13:08:00Z">
        <w:r w:rsidR="005143A7">
          <w:rPr>
            <w:rFonts w:ascii="Calibri" w:hAnsi="Calibri" w:cs="Calibri"/>
          </w:rPr>
          <w:t xml:space="preserve"> </w:t>
        </w:r>
        <w:r w:rsidR="005143A7">
          <w:rPr>
            <w:rFonts w:ascii="Calibri" w:hAnsi="Calibri" w:cs="Calibri"/>
          </w:rPr>
          <w:t>“</w:t>
        </w:r>
        <w:commentRangeStart w:id="82"/>
        <w:r w:rsidR="005143A7">
          <w:rPr>
            <w:rFonts w:ascii="Calibri" w:hAnsi="Calibri" w:cs="Calibri"/>
          </w:rPr>
          <w:t xml:space="preserve">por </w:t>
        </w:r>
        <w:commentRangeStart w:id="83"/>
        <w:r w:rsidR="005143A7">
          <w:rPr>
            <w:rFonts w:ascii="Calibri" w:hAnsi="Calibri" w:cs="Calibri"/>
          </w:rPr>
          <w:t>entre</w:t>
        </w:r>
        <w:commentRangeEnd w:id="83"/>
        <w:r w:rsidR="005143A7">
          <w:rPr>
            <w:rStyle w:val="CommentReference"/>
          </w:rPr>
          <w:commentReference w:id="83"/>
        </w:r>
        <w:r w:rsidR="005143A7">
          <w:rPr>
            <w:rFonts w:ascii="Calibri" w:hAnsi="Calibri" w:cs="Calibri"/>
          </w:rPr>
          <w:t>”, “al lado de”, detrás de”</w:t>
        </w:r>
      </w:ins>
      <w:del w:id="84" w:author="claudia fayad" w:date="2012-12-04T13:08:00Z">
        <w:r w:rsidDel="005143A7">
          <w:rPr>
            <w:rFonts w:ascii="Calibri" w:hAnsi="Calibri" w:cs="Calibri"/>
          </w:rPr>
          <w:delText>: between,  next to,  behind</w:delText>
        </w:r>
      </w:del>
      <w:r>
        <w:rPr>
          <w:rFonts w:ascii="Calibri" w:hAnsi="Calibri" w:cs="Calibri"/>
        </w:rPr>
        <w:t>.</w:t>
      </w:r>
      <w:commentRangeEnd w:id="82"/>
      <w:r w:rsidR="005143A7">
        <w:rPr>
          <w:rStyle w:val="CommentReference"/>
        </w:rPr>
        <w:commentReference w:id="82"/>
      </w:r>
    </w:p>
    <w:p w:rsidR="006E2904" w:rsidRPr="006E2904" w:rsidRDefault="006E2904" w:rsidP="006E2904">
      <w:pPr>
        <w:widowControl w:val="0"/>
        <w:rPr>
          <w:rFonts w:ascii="Calibri" w:hAnsi="Calibri" w:cs="Calibri"/>
        </w:rPr>
      </w:pPr>
      <w:r w:rsidRPr="006E2904">
        <w:rPr>
          <w:rFonts w:ascii="Calibri" w:hAnsi="Calibri" w:cs="Calibri"/>
        </w:rPr>
        <w:t xml:space="preserve">En el eje de Número </w:t>
      </w:r>
      <w:del w:id="85" w:author="claudia fayad" w:date="2012-12-04T13:09:00Z">
        <w:r w:rsidRPr="006E2904" w:rsidDel="005143A7">
          <w:rPr>
            <w:rFonts w:ascii="Calibri" w:hAnsi="Calibri" w:cs="Calibri"/>
          </w:rPr>
          <w:delText xml:space="preserve">(Number) </w:delText>
        </w:r>
      </w:del>
      <w:r w:rsidRPr="006E2904">
        <w:rPr>
          <w:rFonts w:ascii="Calibri" w:hAnsi="Calibri" w:cs="Calibri"/>
        </w:rPr>
        <w:t xml:space="preserve">________ identifica números </w:t>
      </w:r>
      <w:proofErr w:type="spellStart"/>
      <w:r w:rsidRPr="006E2904">
        <w:rPr>
          <w:rFonts w:ascii="Calibri" w:hAnsi="Calibri" w:cs="Calibri"/>
        </w:rPr>
        <w:t>hasta</w:t>
      </w:r>
      <w:del w:id="86" w:author="claudia fayad" w:date="2012-12-04T13:09:00Z">
        <w:r w:rsidRPr="006E2904" w:rsidDel="005143A7">
          <w:rPr>
            <w:rFonts w:ascii="Calibri" w:hAnsi="Calibri" w:cs="Calibri"/>
          </w:rPr>
          <w:delText>s</w:delText>
        </w:r>
      </w:del>
      <w:proofErr w:type="spellEnd"/>
      <w:r w:rsidRPr="006E2904">
        <w:rPr>
          <w:rFonts w:ascii="Calibri" w:hAnsi="Calibri" w:cs="Calibri"/>
        </w:rPr>
        <w:t xml:space="preserve"> el 20.  Igualmente</w:t>
      </w:r>
      <w:ins w:id="87" w:author="claudia fayad" w:date="2012-12-04T13:09:00Z">
        <w:r w:rsidR="005143A7">
          <w:rPr>
            <w:rFonts w:ascii="Calibri" w:hAnsi="Calibri" w:cs="Calibri"/>
          </w:rPr>
          <w:t>,</w:t>
        </w:r>
      </w:ins>
      <w:r w:rsidRPr="006E2904">
        <w:rPr>
          <w:rFonts w:ascii="Calibri" w:hAnsi="Calibri" w:cs="Calibri"/>
        </w:rPr>
        <w:t xml:space="preserve"> cuenta  el material concreto teniendo en cuenta la correspondencia palabra</w:t>
      </w:r>
      <w:ins w:id="88" w:author="claudia fayad" w:date="2012-12-04T13:09:00Z">
        <w:r w:rsidR="005143A7">
          <w:rPr>
            <w:rFonts w:ascii="Calibri" w:hAnsi="Calibri" w:cs="Calibri"/>
          </w:rPr>
          <w:t>-</w:t>
        </w:r>
      </w:ins>
      <w:del w:id="89" w:author="claudia fayad" w:date="2012-12-04T13:09:00Z">
        <w:r w:rsidRPr="006E2904" w:rsidDel="005143A7">
          <w:rPr>
            <w:rFonts w:ascii="Calibri" w:hAnsi="Calibri" w:cs="Calibri"/>
          </w:rPr>
          <w:delText xml:space="preserve">, </w:delText>
        </w:r>
      </w:del>
      <w:r w:rsidRPr="006E2904">
        <w:rPr>
          <w:rFonts w:ascii="Calibri" w:hAnsi="Calibri" w:cs="Calibri"/>
        </w:rPr>
        <w:t>número</w:t>
      </w:r>
      <w:ins w:id="90" w:author="claudia fayad" w:date="2012-12-04T13:09:00Z">
        <w:r w:rsidR="005143A7">
          <w:rPr>
            <w:rFonts w:ascii="Calibri" w:hAnsi="Calibri" w:cs="Calibri"/>
          </w:rPr>
          <w:t>-</w:t>
        </w:r>
      </w:ins>
      <w:del w:id="91" w:author="claudia fayad" w:date="2012-12-04T13:09:00Z">
        <w:r w:rsidRPr="006E2904" w:rsidDel="005143A7">
          <w:rPr>
            <w:rFonts w:ascii="Calibri" w:hAnsi="Calibri" w:cs="Calibri"/>
          </w:rPr>
          <w:delText xml:space="preserve">, </w:delText>
        </w:r>
      </w:del>
      <w:r w:rsidRPr="006E2904">
        <w:rPr>
          <w:rFonts w:ascii="Calibri" w:hAnsi="Calibri" w:cs="Calibri"/>
        </w:rPr>
        <w:t xml:space="preserve">objeto y asignando el numeral correspondiente a la cantidad hasta </w:t>
      </w:r>
      <w:ins w:id="92" w:author="claudia fayad" w:date="2012-12-04T13:09:00Z">
        <w:r w:rsidR="005143A7">
          <w:rPr>
            <w:rFonts w:ascii="Calibri" w:hAnsi="Calibri" w:cs="Calibri"/>
          </w:rPr>
          <w:t>el</w:t>
        </w:r>
      </w:ins>
      <w:del w:id="93" w:author="claudia fayad" w:date="2012-12-04T13:09:00Z">
        <w:r w:rsidRPr="006E2904" w:rsidDel="005143A7">
          <w:rPr>
            <w:rFonts w:ascii="Calibri" w:hAnsi="Calibri" w:cs="Calibri"/>
          </w:rPr>
          <w:delText>de</w:delText>
        </w:r>
      </w:del>
      <w:r w:rsidRPr="006E2904">
        <w:rPr>
          <w:rFonts w:ascii="Calibri" w:hAnsi="Calibri" w:cs="Calibri"/>
        </w:rPr>
        <w:t xml:space="preserve"> 20.</w:t>
      </w:r>
      <w:r>
        <w:rPr>
          <w:rFonts w:ascii="Calibri" w:hAnsi="Calibri" w:cs="Calibri"/>
        </w:rPr>
        <w:t xml:space="preserve">  </w:t>
      </w:r>
      <w:r w:rsidRPr="006E2904">
        <w:rPr>
          <w:rFonts w:ascii="Calibri" w:hAnsi="Calibri" w:cs="Calibri"/>
        </w:rPr>
        <w:t xml:space="preserve">Realiza estimaciones medianamente cercanas a la cantidad real en un rango </w:t>
      </w:r>
      <w:ins w:id="94" w:author="claudia fayad" w:date="2012-12-04T13:09:00Z">
        <w:r w:rsidR="005143A7">
          <w:rPr>
            <w:rFonts w:ascii="Calibri" w:hAnsi="Calibri" w:cs="Calibri"/>
          </w:rPr>
          <w:t xml:space="preserve">de </w:t>
        </w:r>
      </w:ins>
      <w:r w:rsidRPr="006E2904">
        <w:rPr>
          <w:rFonts w:ascii="Calibri" w:hAnsi="Calibri" w:cs="Calibri"/>
        </w:rPr>
        <w:t xml:space="preserve">hasta </w:t>
      </w:r>
      <w:del w:id="95" w:author="claudia fayad" w:date="2012-12-04T13:09:00Z">
        <w:r w:rsidRPr="006E2904" w:rsidDel="005143A7">
          <w:rPr>
            <w:rFonts w:ascii="Calibri" w:hAnsi="Calibri" w:cs="Calibri"/>
          </w:rPr>
          <w:delText>de</w:delText>
        </w:r>
      </w:del>
      <w:r w:rsidRPr="006E2904">
        <w:rPr>
          <w:rFonts w:ascii="Calibri" w:hAnsi="Calibri" w:cs="Calibri"/>
        </w:rPr>
        <w:t xml:space="preserve"> 20 elementos. </w:t>
      </w:r>
      <w:r>
        <w:rPr>
          <w:rFonts w:ascii="Calibri" w:hAnsi="Calibri" w:cs="Calibri"/>
        </w:rPr>
        <w:t xml:space="preserve">  </w:t>
      </w:r>
      <w:r w:rsidRPr="006E2904">
        <w:rPr>
          <w:rFonts w:ascii="Calibri" w:hAnsi="Calibri" w:cs="Calibri"/>
        </w:rPr>
        <w:t xml:space="preserve">Por otro </w:t>
      </w:r>
      <w:commentRangeStart w:id="96"/>
      <w:r w:rsidRPr="006E2904">
        <w:rPr>
          <w:rFonts w:ascii="Calibri" w:hAnsi="Calibri" w:cs="Calibri"/>
        </w:rPr>
        <w:t>lado</w:t>
      </w:r>
      <w:commentRangeEnd w:id="96"/>
      <w:r w:rsidR="005143A7">
        <w:rPr>
          <w:rStyle w:val="CommentReference"/>
        </w:rPr>
        <w:commentReference w:id="96"/>
      </w:r>
      <w:r w:rsidRPr="006E2904">
        <w:rPr>
          <w:rFonts w:ascii="Calibri" w:hAnsi="Calibri" w:cs="Calibri"/>
        </w:rPr>
        <w:t xml:space="preserve">,  </w:t>
      </w:r>
      <w:del w:id="97" w:author="claudia fayad" w:date="2012-12-04T13:09:00Z">
        <w:r w:rsidRPr="006E2904" w:rsidDel="005143A7">
          <w:rPr>
            <w:rFonts w:ascii="Calibri" w:hAnsi="Calibri" w:cs="Calibri"/>
          </w:rPr>
          <w:delText xml:space="preserve">________ </w:delText>
        </w:r>
      </w:del>
      <w:r w:rsidRPr="006E2904">
        <w:rPr>
          <w:rFonts w:ascii="Calibri" w:hAnsi="Calibri" w:cs="Calibri"/>
        </w:rPr>
        <w:t xml:space="preserve">explica </w:t>
      </w:r>
      <w:r w:rsidR="00CF6894">
        <w:rPr>
          <w:rFonts w:ascii="Calibri" w:hAnsi="Calibri" w:cs="Calibri"/>
        </w:rPr>
        <w:t>“</w:t>
      </w:r>
      <w:r w:rsidRPr="006E2904">
        <w:rPr>
          <w:rFonts w:ascii="Calibri" w:hAnsi="Calibri" w:cs="Calibri"/>
        </w:rPr>
        <w:t>n+</w:t>
      </w:r>
      <w:r>
        <w:rPr>
          <w:rFonts w:ascii="Calibri" w:hAnsi="Calibri" w:cs="Calibri"/>
        </w:rPr>
        <w:t>1</w:t>
      </w:r>
      <w:r w:rsidR="00CF6894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al comparar cantidades en un o</w:t>
      </w:r>
      <w:r w:rsidRPr="006E2904">
        <w:rPr>
          <w:rFonts w:ascii="Calibri" w:hAnsi="Calibri" w:cs="Calibri"/>
        </w:rPr>
        <w:t xml:space="preserve">rden </w:t>
      </w:r>
      <w:r>
        <w:rPr>
          <w:rFonts w:ascii="Calibri" w:hAnsi="Calibri" w:cs="Calibri"/>
        </w:rPr>
        <w:t xml:space="preserve"> numé</w:t>
      </w:r>
      <w:r w:rsidRPr="006E2904">
        <w:rPr>
          <w:rFonts w:ascii="Calibri" w:hAnsi="Calibri" w:cs="Calibri"/>
        </w:rPr>
        <w:t>rico del 1 al 10</w:t>
      </w:r>
      <w:ins w:id="98" w:author="claudia fayad" w:date="2012-12-04T13:10:00Z">
        <w:r w:rsidR="005143A7">
          <w:rPr>
            <w:rFonts w:ascii="Calibri" w:hAnsi="Calibri" w:cs="Calibri"/>
          </w:rPr>
          <w:t>,</w:t>
        </w:r>
      </w:ins>
      <w:r w:rsidRPr="006E2904">
        <w:rPr>
          <w:rFonts w:ascii="Calibri" w:hAnsi="Calibri" w:cs="Calibri"/>
        </w:rPr>
        <w:t xml:space="preserve"> y encuentra,  dibuja y ordena</w:t>
      </w:r>
      <w:r>
        <w:rPr>
          <w:rFonts w:ascii="Calibri" w:hAnsi="Calibri" w:cs="Calibri"/>
        </w:rPr>
        <w:t xml:space="preserve"> todas las posibles combinaciones</w:t>
      </w:r>
      <w:r w:rsidRPr="006E2904">
        <w:rPr>
          <w:rFonts w:ascii="Calibri" w:hAnsi="Calibri" w:cs="Calibri"/>
        </w:rPr>
        <w:t xml:space="preserve"> de </w:t>
      </w:r>
      <w:r>
        <w:rPr>
          <w:rFonts w:ascii="Calibri" w:hAnsi="Calibri" w:cs="Calibri"/>
        </w:rPr>
        <w:t>dos sumandos  para formar los nú</w:t>
      </w:r>
      <w:r w:rsidRPr="006E2904">
        <w:rPr>
          <w:rFonts w:ascii="Calibri" w:hAnsi="Calibri" w:cs="Calibri"/>
        </w:rPr>
        <w:t>meros 5 y 6.</w:t>
      </w:r>
    </w:p>
    <w:p w:rsidR="006E2904" w:rsidRDefault="006E2904" w:rsidP="006E2904">
      <w:pPr>
        <w:widowControl w:val="0"/>
        <w:rPr>
          <w:rFonts w:ascii="Times New Roman" w:hAnsi="Times New Roman" w:cs="Times New Roman"/>
        </w:rPr>
      </w:pPr>
      <w:r>
        <w:t> </w:t>
      </w:r>
    </w:p>
    <w:p w:rsidR="000C4D33" w:rsidRDefault="006E2904" w:rsidP="006E2904">
      <w:pPr>
        <w:widowControl w:val="0"/>
      </w:pPr>
      <w:r>
        <w:t> </w:t>
      </w:r>
    </w:p>
    <w:p w:rsidR="000C4D33" w:rsidRDefault="000C4D33" w:rsidP="006E2904">
      <w:pPr>
        <w:widowControl w:val="0"/>
      </w:pPr>
    </w:p>
    <w:p w:rsidR="000C4D33" w:rsidRDefault="000C4D33" w:rsidP="006E2904">
      <w:pPr>
        <w:widowControl w:val="0"/>
      </w:pPr>
    </w:p>
    <w:p w:rsidR="006E2904" w:rsidRPr="00EB2496" w:rsidRDefault="00EB2496" w:rsidP="006E2904">
      <w:pPr>
        <w:widowControl w:val="0"/>
        <w:rPr>
          <w:b/>
        </w:rPr>
      </w:pPr>
      <w:r w:rsidRPr="00EB2496">
        <w:rPr>
          <w:b/>
        </w:rPr>
        <w:t>BÁSICO</w:t>
      </w:r>
    </w:p>
    <w:p w:rsidR="000C4D33" w:rsidRDefault="00EB2496" w:rsidP="000C4D33">
      <w:pPr>
        <w:widowControl w:val="0"/>
        <w:jc w:val="both"/>
        <w:rPr>
          <w:rFonts w:ascii="Calibri" w:hAnsi="Calibri" w:cs="Calibri"/>
        </w:rPr>
      </w:pPr>
      <w:r>
        <w:t> </w:t>
      </w:r>
      <w:r w:rsidR="000C4D33">
        <w:rPr>
          <w:rFonts w:ascii="Calibri" w:hAnsi="Calibri" w:cs="Calibri"/>
        </w:rPr>
        <w:t xml:space="preserve">En el eje de Manejo de </w:t>
      </w:r>
      <w:commentRangeStart w:id="99"/>
      <w:r w:rsidR="000C4D33">
        <w:rPr>
          <w:rFonts w:ascii="Calibri" w:hAnsi="Calibri" w:cs="Calibri"/>
        </w:rPr>
        <w:t>Datos</w:t>
      </w:r>
      <w:commentRangeEnd w:id="99"/>
      <w:r w:rsidR="00E44F42">
        <w:rPr>
          <w:rStyle w:val="CommentReference"/>
        </w:rPr>
        <w:commentReference w:id="99"/>
      </w:r>
      <w:del w:id="100" w:author="claudia fayad" w:date="2012-12-04T13:10:00Z">
        <w:r w:rsidR="000C4D33" w:rsidDel="00E44F42">
          <w:rPr>
            <w:rFonts w:ascii="Calibri" w:hAnsi="Calibri" w:cs="Calibri"/>
          </w:rPr>
          <w:delText xml:space="preserve"> (Handling d</w:delText>
        </w:r>
        <w:r w:rsidR="00CF6894" w:rsidDel="00E44F42">
          <w:rPr>
            <w:rFonts w:ascii="Calibri" w:hAnsi="Calibri" w:cs="Calibri"/>
          </w:rPr>
          <w:delText>ata)</w:delText>
        </w:r>
      </w:del>
      <w:r w:rsidR="00CF6894">
        <w:rPr>
          <w:rFonts w:ascii="Calibri" w:hAnsi="Calibri" w:cs="Calibri"/>
        </w:rPr>
        <w:t>, _______ recoge la información y la registra</w:t>
      </w:r>
      <w:ins w:id="101" w:author="claudia fayad" w:date="2012-12-04T13:10:00Z">
        <w:r w:rsidR="00E44F42">
          <w:rPr>
            <w:rFonts w:ascii="Calibri" w:hAnsi="Calibri" w:cs="Calibri"/>
          </w:rPr>
          <w:t>,</w:t>
        </w:r>
      </w:ins>
      <w:r w:rsidR="000C4D33">
        <w:rPr>
          <w:rFonts w:ascii="Calibri" w:hAnsi="Calibri" w:cs="Calibri"/>
        </w:rPr>
        <w:t xml:space="preserve"> pero tiene dific</w:t>
      </w:r>
      <w:r w:rsidR="00CF6894">
        <w:rPr>
          <w:rFonts w:ascii="Calibri" w:hAnsi="Calibri" w:cs="Calibri"/>
        </w:rPr>
        <w:t>ultades para organizarla</w:t>
      </w:r>
      <w:r w:rsidR="000C4D33">
        <w:rPr>
          <w:rFonts w:ascii="Calibri" w:hAnsi="Calibri" w:cs="Calibri"/>
        </w:rPr>
        <w:t xml:space="preserve"> en una tabla de conteo.  Así mismo,</w:t>
      </w:r>
      <w:del w:id="102" w:author="claudia fayad" w:date="2012-12-04T13:10:00Z">
        <w:r w:rsidR="000C4D33" w:rsidDel="00E44F42">
          <w:rPr>
            <w:rFonts w:ascii="Calibri" w:hAnsi="Calibri" w:cs="Calibri"/>
          </w:rPr>
          <w:delText xml:space="preserve"> </w:delText>
        </w:r>
      </w:del>
      <w:r w:rsidR="000C4D33">
        <w:rPr>
          <w:rFonts w:ascii="Calibri" w:hAnsi="Calibri" w:cs="Calibri"/>
        </w:rPr>
        <w:t xml:space="preserve"> presenta algunas confusiones para identificar</w:t>
      </w:r>
      <w:del w:id="103" w:author="claudia fayad" w:date="2012-12-04T13:10:00Z">
        <w:r w:rsidR="000C4D33" w:rsidDel="00E44F42">
          <w:rPr>
            <w:rFonts w:ascii="Calibri" w:hAnsi="Calibri" w:cs="Calibri"/>
          </w:rPr>
          <w:delText xml:space="preserve"> </w:delText>
        </w:r>
      </w:del>
      <w:r w:rsidR="000C4D33">
        <w:rPr>
          <w:rFonts w:ascii="Calibri" w:hAnsi="Calibri" w:cs="Calibri"/>
        </w:rPr>
        <w:t xml:space="preserve"> los resultados en orden de probabilidad: </w:t>
      </w:r>
      <w:commentRangeStart w:id="104"/>
      <w:ins w:id="105" w:author="claudia fayad" w:date="2012-12-04T13:10:00Z">
        <w:r w:rsidR="00E44F42">
          <w:rPr>
            <w:rFonts w:ascii="Calibri" w:hAnsi="Calibri" w:cs="Calibri"/>
          </w:rPr>
          <w:t>“</w:t>
        </w:r>
      </w:ins>
      <w:r w:rsidR="000C4D33">
        <w:rPr>
          <w:rFonts w:ascii="Calibri" w:hAnsi="Calibri" w:cs="Calibri"/>
        </w:rPr>
        <w:t>va a suceder</w:t>
      </w:r>
      <w:ins w:id="106" w:author="claudia fayad" w:date="2012-12-04T13:11:00Z">
        <w:r w:rsidR="00E44F42">
          <w:rPr>
            <w:rFonts w:ascii="Calibri" w:hAnsi="Calibri" w:cs="Calibri"/>
          </w:rPr>
          <w:t>”</w:t>
        </w:r>
      </w:ins>
      <w:r w:rsidR="000C4D33">
        <w:rPr>
          <w:rFonts w:ascii="Calibri" w:hAnsi="Calibri" w:cs="Calibri"/>
        </w:rPr>
        <w:t xml:space="preserve">, </w:t>
      </w:r>
      <w:ins w:id="107" w:author="claudia fayad" w:date="2012-12-04T13:11:00Z">
        <w:r w:rsidR="00E44F42">
          <w:rPr>
            <w:rFonts w:ascii="Calibri" w:hAnsi="Calibri" w:cs="Calibri"/>
          </w:rPr>
          <w:t>“</w:t>
        </w:r>
      </w:ins>
      <w:r w:rsidR="000C4D33">
        <w:rPr>
          <w:rFonts w:ascii="Calibri" w:hAnsi="Calibri" w:cs="Calibri"/>
        </w:rPr>
        <w:t>podría suceder</w:t>
      </w:r>
      <w:ins w:id="108" w:author="claudia fayad" w:date="2012-12-04T13:11:00Z">
        <w:r w:rsidR="00E44F42">
          <w:rPr>
            <w:rFonts w:ascii="Calibri" w:hAnsi="Calibri" w:cs="Calibri"/>
          </w:rPr>
          <w:t>”</w:t>
        </w:r>
      </w:ins>
      <w:r w:rsidR="000C4D33">
        <w:rPr>
          <w:rFonts w:ascii="Calibri" w:hAnsi="Calibri" w:cs="Calibri"/>
        </w:rPr>
        <w:t xml:space="preserve">, </w:t>
      </w:r>
      <w:ins w:id="109" w:author="claudia fayad" w:date="2012-12-04T13:11:00Z">
        <w:r w:rsidR="00E44F42">
          <w:rPr>
            <w:rFonts w:ascii="Calibri" w:hAnsi="Calibri" w:cs="Calibri"/>
          </w:rPr>
          <w:t>“</w:t>
        </w:r>
      </w:ins>
      <w:r w:rsidR="000C4D33">
        <w:rPr>
          <w:rFonts w:ascii="Calibri" w:hAnsi="Calibri" w:cs="Calibri"/>
        </w:rPr>
        <w:t>no sucederá</w:t>
      </w:r>
      <w:ins w:id="110" w:author="claudia fayad" w:date="2012-12-04T13:11:00Z">
        <w:r w:rsidR="00E44F42">
          <w:rPr>
            <w:rFonts w:ascii="Calibri" w:hAnsi="Calibri" w:cs="Calibri"/>
          </w:rPr>
          <w:t>”</w:t>
        </w:r>
      </w:ins>
      <w:r w:rsidR="000C4D33">
        <w:rPr>
          <w:rFonts w:ascii="Calibri" w:hAnsi="Calibri" w:cs="Calibri"/>
        </w:rPr>
        <w:t xml:space="preserve">, </w:t>
      </w:r>
      <w:commentRangeEnd w:id="104"/>
      <w:r w:rsidR="00E44F42">
        <w:rPr>
          <w:rStyle w:val="CommentReference"/>
        </w:rPr>
        <w:commentReference w:id="104"/>
      </w:r>
      <w:r w:rsidR="000C4D33">
        <w:rPr>
          <w:rFonts w:ascii="Calibri" w:hAnsi="Calibri" w:cs="Calibri"/>
        </w:rPr>
        <w:t>usando al menos tres atributos con</w:t>
      </w:r>
      <w:r w:rsidR="00CF6894">
        <w:rPr>
          <w:rFonts w:ascii="Calibri" w:hAnsi="Calibri" w:cs="Calibri"/>
        </w:rPr>
        <w:t xml:space="preserve"> el material concreto</w:t>
      </w:r>
      <w:ins w:id="111" w:author="claudia fayad" w:date="2012-12-04T13:11:00Z">
        <w:r w:rsidR="00E44F42">
          <w:rPr>
            <w:rFonts w:ascii="Calibri" w:hAnsi="Calibri" w:cs="Calibri"/>
          </w:rPr>
          <w:t>,</w:t>
        </w:r>
      </w:ins>
      <w:r w:rsidR="00CF6894">
        <w:rPr>
          <w:rFonts w:ascii="Calibri" w:hAnsi="Calibri" w:cs="Calibri"/>
        </w:rPr>
        <w:t xml:space="preserve"> pero logra</w:t>
      </w:r>
      <w:r w:rsidR="000C4D33">
        <w:rPr>
          <w:rFonts w:ascii="Calibri" w:hAnsi="Calibri" w:cs="Calibri"/>
        </w:rPr>
        <w:t xml:space="preserve"> auto corregirse</w:t>
      </w:r>
      <w:r w:rsidR="00CF6894">
        <w:rPr>
          <w:rFonts w:ascii="Calibri" w:hAnsi="Calibri" w:cs="Calibri"/>
        </w:rPr>
        <w:t xml:space="preserve"> ante la intervención del profesor</w:t>
      </w:r>
      <w:r w:rsidR="000C4D33">
        <w:rPr>
          <w:rFonts w:ascii="Calibri" w:hAnsi="Calibri" w:cs="Calibri"/>
        </w:rPr>
        <w:t>.</w:t>
      </w:r>
    </w:p>
    <w:p w:rsidR="000C4D33" w:rsidRDefault="000C4D33" w:rsidP="000C4D33">
      <w:pPr>
        <w:widowControl w:val="0"/>
        <w:jc w:val="both"/>
        <w:rPr>
          <w:rFonts w:ascii="Calibri" w:hAnsi="Calibri" w:cs="Calibri"/>
        </w:rPr>
      </w:pPr>
      <w:r>
        <w:t> </w:t>
      </w:r>
      <w:r>
        <w:rPr>
          <w:rFonts w:ascii="Calibri" w:hAnsi="Calibri" w:cs="Calibri"/>
        </w:rPr>
        <w:t xml:space="preserve">En el eje de </w:t>
      </w:r>
      <w:commentRangeStart w:id="112"/>
      <w:r>
        <w:rPr>
          <w:rFonts w:ascii="Calibri" w:hAnsi="Calibri" w:cs="Calibri"/>
        </w:rPr>
        <w:t>Medición</w:t>
      </w:r>
      <w:commentRangeEnd w:id="112"/>
      <w:r w:rsidR="00E44F42">
        <w:rPr>
          <w:rStyle w:val="CommentReference"/>
        </w:rPr>
        <w:commentReference w:id="112"/>
      </w:r>
      <w:del w:id="113" w:author="claudia fayad" w:date="2012-12-04T13:11:00Z">
        <w:r w:rsidDel="00E44F42">
          <w:rPr>
            <w:rFonts w:ascii="Calibri" w:hAnsi="Calibri" w:cs="Calibri"/>
          </w:rPr>
          <w:delText xml:space="preserve"> (Measurement)</w:delText>
        </w:r>
      </w:del>
      <w:r>
        <w:rPr>
          <w:rFonts w:ascii="Calibri" w:hAnsi="Calibri" w:cs="Calibri"/>
        </w:rPr>
        <w:t>, _________  e</w:t>
      </w:r>
      <w:proofErr w:type="spellStart"/>
      <w:r>
        <w:rPr>
          <w:rFonts w:ascii="Calibri" w:hAnsi="Calibri" w:cs="Calibri"/>
          <w:lang w:val="es-ES"/>
        </w:rPr>
        <w:t>stima</w:t>
      </w:r>
      <w:proofErr w:type="spellEnd"/>
      <w:r>
        <w:rPr>
          <w:rFonts w:ascii="Calibri" w:hAnsi="Calibri" w:cs="Calibri"/>
          <w:lang w:val="es-ES"/>
        </w:rPr>
        <w:t xml:space="preserve"> y mide, pero tiene dificultad al</w:t>
      </w:r>
      <w:del w:id="114" w:author="claudia fayad" w:date="2012-12-04T13:11:00Z">
        <w:r w:rsidDel="00E44F42">
          <w:rPr>
            <w:rFonts w:ascii="Calibri" w:hAnsi="Calibri" w:cs="Calibri"/>
            <w:lang w:val="es-ES"/>
          </w:rPr>
          <w:delText xml:space="preserve"> </w:delText>
        </w:r>
      </w:del>
      <w:r>
        <w:rPr>
          <w:rFonts w:ascii="Calibri" w:hAnsi="Calibri" w:cs="Calibri"/>
          <w:lang w:val="es-ES"/>
        </w:rPr>
        <w:t xml:space="preserve"> </w:t>
      </w:r>
      <w:del w:id="115" w:author="claudia fayad" w:date="2012-12-04T13:11:00Z">
        <w:r w:rsidDel="00E44F42">
          <w:rPr>
            <w:rFonts w:ascii="Calibri" w:hAnsi="Calibri" w:cs="Calibri"/>
            <w:lang w:val="es-ES"/>
          </w:rPr>
          <w:delText xml:space="preserve"> </w:delText>
        </w:r>
      </w:del>
      <w:r>
        <w:rPr>
          <w:rFonts w:ascii="Calibri" w:hAnsi="Calibri" w:cs="Calibri"/>
          <w:lang w:val="es-ES"/>
        </w:rPr>
        <w:t>comparar la longitud (corto y largo) usando unidades de medida no convencionales</w:t>
      </w:r>
      <w:r>
        <w:rPr>
          <w:rFonts w:ascii="Calibri" w:hAnsi="Calibri" w:cs="Calibri"/>
          <w:color w:val="FF0000"/>
          <w:lang w:val="es-ES"/>
        </w:rPr>
        <w:t>.</w:t>
      </w:r>
      <w:r>
        <w:rPr>
          <w:rFonts w:ascii="Calibri" w:hAnsi="Calibri" w:cs="Calibri"/>
        </w:rPr>
        <w:t xml:space="preserve"> </w:t>
      </w:r>
    </w:p>
    <w:p w:rsidR="000C4D33" w:rsidRDefault="000C4D33" w:rsidP="000C4D33">
      <w:pPr>
        <w:widowControl w:val="0"/>
        <w:jc w:val="both"/>
        <w:rPr>
          <w:rFonts w:ascii="Calibri" w:hAnsi="Calibri" w:cs="Calibri"/>
        </w:rPr>
      </w:pPr>
      <w:del w:id="116" w:author="claudia fayad" w:date="2012-12-04T13:11:00Z">
        <w:r w:rsidDel="00E44F42">
          <w:delText> </w:delText>
        </w:r>
      </w:del>
      <w:r>
        <w:rPr>
          <w:rFonts w:ascii="Calibri" w:hAnsi="Calibri" w:cs="Calibri"/>
        </w:rPr>
        <w:t>En el eje de Forma y Espacio</w:t>
      </w:r>
      <w:ins w:id="117" w:author="claudia fayad" w:date="2012-12-04T13:12:00Z">
        <w:r w:rsidR="00E44F42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</w:t>
      </w:r>
      <w:del w:id="118" w:author="claudia fayad" w:date="2012-12-04T13:12:00Z">
        <w:r w:rsidDel="00E44F42">
          <w:rPr>
            <w:rFonts w:ascii="Calibri" w:hAnsi="Calibri" w:cs="Calibri"/>
          </w:rPr>
          <w:delText xml:space="preserve"> (Shape and Space),</w:delText>
        </w:r>
        <w:r w:rsidR="00CF6894" w:rsidDel="00E44F42">
          <w:rPr>
            <w:rFonts w:ascii="Calibri" w:hAnsi="Calibri" w:cs="Calibri"/>
          </w:rPr>
          <w:delText xml:space="preserve"> </w:delText>
        </w:r>
      </w:del>
      <w:r w:rsidR="00CF6894">
        <w:rPr>
          <w:rFonts w:ascii="Calibri" w:hAnsi="Calibri" w:cs="Calibri"/>
        </w:rPr>
        <w:t>con la intervención del profesor</w:t>
      </w:r>
      <w:ins w:id="119" w:author="claudia fayad" w:date="2012-12-04T13:12:00Z">
        <w:r w:rsidR="00E44F42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_________logra identificar </w:t>
      </w:r>
      <w:del w:id="120" w:author="claudia fayad" w:date="2012-12-04T13:12:00Z">
        <w:r w:rsidDel="00E44F42">
          <w:rPr>
            <w:rFonts w:ascii="Calibri" w:hAnsi="Calibri" w:cs="Calibri"/>
          </w:rPr>
          <w:delText xml:space="preserve"> </w:delText>
        </w:r>
      </w:del>
      <w:r>
        <w:rPr>
          <w:rFonts w:ascii="Calibri" w:hAnsi="Calibri" w:cs="Calibri"/>
          <w:u w:val="single"/>
        </w:rPr>
        <w:t>#</w:t>
      </w:r>
      <w:del w:id="121" w:author="claudia fayad" w:date="2012-12-04T13:12:00Z">
        <w:r w:rsidDel="00E44F42">
          <w:rPr>
            <w:rFonts w:ascii="Calibri" w:hAnsi="Calibri" w:cs="Calibri"/>
            <w:u w:val="single"/>
          </w:rPr>
          <w:delText xml:space="preserve"> </w:delText>
        </w:r>
      </w:del>
      <w:r>
        <w:rPr>
          <w:rFonts w:ascii="Calibri" w:hAnsi="Calibri" w:cs="Calibri"/>
        </w:rPr>
        <w:t xml:space="preserve"> de las 5 figuras tridimensionales trabajadas </w:t>
      </w:r>
      <w:ins w:id="122" w:author="claudia fayad" w:date="2012-12-04T13:12:00Z">
        <w:r w:rsidR="00E44F42">
          <w:rPr>
            <w:rFonts w:ascii="Calibri" w:hAnsi="Calibri" w:cs="Calibri"/>
          </w:rPr>
          <w:t>(</w:t>
        </w:r>
        <w:commentRangeStart w:id="123"/>
        <w:commentRangeStart w:id="124"/>
        <w:commentRangeStart w:id="125"/>
        <w:r w:rsidR="00E44F42">
          <w:rPr>
            <w:rFonts w:ascii="Calibri" w:hAnsi="Calibri" w:cs="Calibri"/>
          </w:rPr>
          <w:t>cubo</w:t>
        </w:r>
        <w:commentRangeEnd w:id="123"/>
        <w:r w:rsidR="00E44F42">
          <w:rPr>
            <w:rStyle w:val="CommentReference"/>
          </w:rPr>
          <w:commentReference w:id="123"/>
        </w:r>
        <w:r w:rsidR="00E44F42">
          <w:rPr>
            <w:rFonts w:ascii="Calibri" w:hAnsi="Calibri" w:cs="Calibri"/>
          </w:rPr>
          <w:t>, prisma rectangular, esfera, cilindro y cono)</w:t>
        </w:r>
        <w:commentRangeEnd w:id="124"/>
        <w:r w:rsidR="00E44F42">
          <w:rPr>
            <w:rStyle w:val="CommentReference"/>
          </w:rPr>
          <w:commentReference w:id="124"/>
        </w:r>
        <w:r w:rsidR="00E44F42" w:rsidRPr="006E2904">
          <w:rPr>
            <w:rFonts w:ascii="Calibri" w:hAnsi="Calibri" w:cs="Calibri"/>
          </w:rPr>
          <w:t>.</w:t>
        </w:r>
        <w:r w:rsidR="00E44F42">
          <w:rPr>
            <w:rFonts w:ascii="Calibri" w:hAnsi="Calibri" w:cs="Calibri"/>
          </w:rPr>
          <w:t xml:space="preserve">  </w:t>
        </w:r>
        <w:commentRangeEnd w:id="125"/>
        <w:r w:rsidR="00E44F42">
          <w:rPr>
            <w:rStyle w:val="CommentReference"/>
          </w:rPr>
          <w:commentReference w:id="125"/>
        </w:r>
      </w:ins>
      <w:del w:id="126" w:author="claudia fayad" w:date="2012-12-04T13:12:00Z">
        <w:r w:rsidDel="00E44F42">
          <w:rPr>
            <w:rFonts w:ascii="Calibri" w:hAnsi="Calibri" w:cs="Calibri"/>
          </w:rPr>
          <w:delText xml:space="preserve">(cube, rectangular prism, sphere, cylinder and cone).  </w:delText>
        </w:r>
      </w:del>
      <w:r>
        <w:rPr>
          <w:rFonts w:ascii="Calibri" w:hAnsi="Calibri" w:cs="Calibri"/>
        </w:rPr>
        <w:t>Con apoyo</w:t>
      </w:r>
      <w:ins w:id="127" w:author="claudia fayad" w:date="2012-12-04T13:12:00Z">
        <w:r w:rsidR="00E44F42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reconoce caminos e identifica las posiciones: </w:t>
      </w:r>
      <w:commentRangeStart w:id="128"/>
      <w:ins w:id="129" w:author="claudia fayad" w:date="2012-12-04T13:13:00Z">
        <w:r w:rsidR="00E44F42">
          <w:rPr>
            <w:rFonts w:ascii="Calibri" w:hAnsi="Calibri" w:cs="Calibri"/>
          </w:rPr>
          <w:t>“</w:t>
        </w:r>
        <w:commentRangeStart w:id="130"/>
        <w:r w:rsidR="00E44F42">
          <w:rPr>
            <w:rFonts w:ascii="Calibri" w:hAnsi="Calibri" w:cs="Calibri"/>
          </w:rPr>
          <w:t xml:space="preserve">por </w:t>
        </w:r>
        <w:commentRangeStart w:id="131"/>
        <w:r w:rsidR="00E44F42">
          <w:rPr>
            <w:rFonts w:ascii="Calibri" w:hAnsi="Calibri" w:cs="Calibri"/>
          </w:rPr>
          <w:t>entre</w:t>
        </w:r>
        <w:commentRangeEnd w:id="131"/>
        <w:r w:rsidR="00E44F42">
          <w:rPr>
            <w:rStyle w:val="CommentReference"/>
          </w:rPr>
          <w:commentReference w:id="131"/>
        </w:r>
        <w:r w:rsidR="00E44F42">
          <w:rPr>
            <w:rFonts w:ascii="Calibri" w:hAnsi="Calibri" w:cs="Calibri"/>
          </w:rPr>
          <w:t>”, “al lado de”, detrás de”.</w:t>
        </w:r>
        <w:commentRangeEnd w:id="130"/>
        <w:r w:rsidR="00E44F42">
          <w:rPr>
            <w:rStyle w:val="CommentReference"/>
          </w:rPr>
          <w:commentReference w:id="130"/>
        </w:r>
      </w:ins>
      <w:del w:id="132" w:author="claudia fayad" w:date="2012-12-04T13:13:00Z">
        <w:r w:rsidDel="00E44F42">
          <w:rPr>
            <w:rFonts w:ascii="Calibri" w:hAnsi="Calibri" w:cs="Calibri"/>
          </w:rPr>
          <w:delText>between, next to, behind</w:delText>
        </w:r>
      </w:del>
      <w:r>
        <w:rPr>
          <w:rFonts w:ascii="Calibri" w:hAnsi="Calibri" w:cs="Calibri"/>
        </w:rPr>
        <w:t>.</w:t>
      </w:r>
      <w:commentRangeEnd w:id="128"/>
      <w:r w:rsidR="00E44F42">
        <w:rPr>
          <w:rStyle w:val="CommentReference"/>
        </w:rPr>
        <w:commentReference w:id="128"/>
      </w:r>
    </w:p>
    <w:p w:rsidR="000C4D33" w:rsidRDefault="000C4D33" w:rsidP="000C4D33">
      <w:pPr>
        <w:widowControl w:val="0"/>
        <w:jc w:val="both"/>
      </w:pPr>
      <w:r>
        <w:rPr>
          <w:rFonts w:ascii="Calibri" w:hAnsi="Calibri" w:cs="Calibri"/>
        </w:rPr>
        <w:t>En el eje de Patrones y Funciones</w:t>
      </w:r>
      <w:del w:id="133" w:author="claudia fayad" w:date="2012-12-04T13:13:00Z">
        <w:r w:rsidDel="00E44F42">
          <w:rPr>
            <w:rFonts w:ascii="Calibri" w:hAnsi="Calibri" w:cs="Calibri"/>
          </w:rPr>
          <w:delText xml:space="preserve"> (Patterns and Function)</w:delText>
        </w:r>
      </w:del>
      <w:r>
        <w:rPr>
          <w:rFonts w:ascii="Calibri" w:hAnsi="Calibri" w:cs="Calibri"/>
        </w:rPr>
        <w:t xml:space="preserve">,  </w:t>
      </w:r>
      <w:r w:rsidR="00CF6894">
        <w:rPr>
          <w:rFonts w:ascii="Calibri" w:hAnsi="Calibri" w:cs="Calibri"/>
        </w:rPr>
        <w:t xml:space="preserve">________ </w:t>
      </w:r>
      <w:r>
        <w:rPr>
          <w:rFonts w:ascii="Calibri" w:hAnsi="Calibri" w:cs="Calibri"/>
        </w:rPr>
        <w:t>extiende patrones en ambas direcciones</w:t>
      </w:r>
      <w:del w:id="134" w:author="claudia fayad" w:date="2012-12-04T13:13:00Z">
        <w:r w:rsidDel="00557F95">
          <w:rPr>
            <w:rFonts w:ascii="Calibri" w:hAnsi="Calibri" w:cs="Calibri"/>
          </w:rPr>
          <w:delText>:</w:delText>
        </w:r>
      </w:del>
      <w:r>
        <w:rPr>
          <w:rFonts w:ascii="Calibri" w:hAnsi="Calibri" w:cs="Calibri"/>
        </w:rPr>
        <w:t xml:space="preserve"> </w:t>
      </w:r>
      <w:ins w:id="135" w:author="claudia fayad" w:date="2012-12-04T13:13:00Z">
        <w:r w:rsidR="00557F95">
          <w:rPr>
            <w:rFonts w:ascii="Calibri" w:hAnsi="Calibri" w:cs="Calibri"/>
          </w:rPr>
          <w:t>(</w:t>
        </w:r>
      </w:ins>
      <w:r>
        <w:rPr>
          <w:rFonts w:ascii="Calibri" w:hAnsi="Calibri" w:cs="Calibri"/>
        </w:rPr>
        <w:t>izquierda y derecha</w:t>
      </w:r>
      <w:ins w:id="136" w:author="claudia fayad" w:date="2012-12-04T13:13:00Z">
        <w:r w:rsidR="00557F95">
          <w:rPr>
            <w:rFonts w:ascii="Calibri" w:hAnsi="Calibri" w:cs="Calibri"/>
          </w:rPr>
          <w:t>)</w:t>
        </w:r>
      </w:ins>
      <w:r>
        <w:rPr>
          <w:rFonts w:ascii="Calibri" w:hAnsi="Calibri" w:cs="Calibri"/>
        </w:rPr>
        <w:t xml:space="preserve">, usando menos de 3 objetos y 1 ó 2 variables. </w:t>
      </w:r>
    </w:p>
    <w:p w:rsidR="000C4D33" w:rsidRPr="000C4D33" w:rsidRDefault="000C4D33" w:rsidP="000C4D33">
      <w:pPr>
        <w:widowControl w:val="0"/>
        <w:jc w:val="both"/>
        <w:rPr>
          <w:rFonts w:ascii="Calibri" w:hAnsi="Calibri" w:cs="Calibri"/>
        </w:rPr>
      </w:pPr>
      <w:del w:id="137" w:author="claudia fayad" w:date="2012-12-04T13:13:00Z">
        <w:r w:rsidDel="00557F95">
          <w:delText> </w:delText>
        </w:r>
      </w:del>
      <w:r w:rsidRPr="000C4D33">
        <w:rPr>
          <w:rFonts w:ascii="Calibri" w:hAnsi="Calibri" w:cs="Calibri"/>
        </w:rPr>
        <w:t xml:space="preserve">En el eje de Número </w:t>
      </w:r>
      <w:commentRangeStart w:id="138"/>
      <w:del w:id="139" w:author="claudia fayad" w:date="2012-12-04T13:13:00Z">
        <w:r w:rsidRPr="000C4D33" w:rsidDel="00557F95">
          <w:rPr>
            <w:rFonts w:ascii="Calibri" w:hAnsi="Calibri" w:cs="Calibri"/>
          </w:rPr>
          <w:delText>(Nu</w:delText>
        </w:r>
        <w:r w:rsidR="00CF6894" w:rsidDel="00557F95">
          <w:rPr>
            <w:rFonts w:ascii="Calibri" w:hAnsi="Calibri" w:cs="Calibri"/>
          </w:rPr>
          <w:delText xml:space="preserve">mber) </w:delText>
        </w:r>
      </w:del>
      <w:r w:rsidR="00CF6894">
        <w:rPr>
          <w:rFonts w:ascii="Calibri" w:hAnsi="Calibri" w:cs="Calibri"/>
        </w:rPr>
        <w:t>_______</w:t>
      </w:r>
      <w:commentRangeEnd w:id="138"/>
      <w:r w:rsidR="00557F95">
        <w:rPr>
          <w:rStyle w:val="CommentReference"/>
        </w:rPr>
        <w:commentReference w:id="138"/>
      </w:r>
      <w:r w:rsidR="00CF6894">
        <w:rPr>
          <w:rFonts w:ascii="Calibri" w:hAnsi="Calibri" w:cs="Calibri"/>
        </w:rPr>
        <w:t>_ identifica los nú</w:t>
      </w:r>
      <w:r w:rsidRPr="000C4D33">
        <w:rPr>
          <w:rFonts w:ascii="Calibri" w:hAnsi="Calibri" w:cs="Calibri"/>
        </w:rPr>
        <w:t>meros  hasta el ____.   Al contar el ma</w:t>
      </w:r>
      <w:r w:rsidR="00CF6894">
        <w:rPr>
          <w:rFonts w:ascii="Calibri" w:hAnsi="Calibri" w:cs="Calibri"/>
        </w:rPr>
        <w:t>terial concreto</w:t>
      </w:r>
      <w:ins w:id="140" w:author="claudia fayad" w:date="2012-12-04T13:14:00Z">
        <w:r w:rsidR="00557F95">
          <w:rPr>
            <w:rFonts w:ascii="Calibri" w:hAnsi="Calibri" w:cs="Calibri"/>
          </w:rPr>
          <w:t>,</w:t>
        </w:r>
      </w:ins>
      <w:r w:rsidR="00CF6894">
        <w:rPr>
          <w:rFonts w:ascii="Calibri" w:hAnsi="Calibri" w:cs="Calibri"/>
        </w:rPr>
        <w:t xml:space="preserve"> omite algunos nú</w:t>
      </w:r>
      <w:r w:rsidRPr="000C4D33">
        <w:rPr>
          <w:rFonts w:ascii="Calibri" w:hAnsi="Calibri" w:cs="Calibri"/>
        </w:rPr>
        <w:t>meros  en la secuencia numérica hasta el 20, especialmente después del ____</w:t>
      </w:r>
      <w:ins w:id="141" w:author="claudia fayad" w:date="2012-12-04T13:14:00Z">
        <w:r w:rsidR="00557F95">
          <w:rPr>
            <w:rFonts w:ascii="Calibri" w:hAnsi="Calibri" w:cs="Calibri"/>
          </w:rPr>
          <w:t xml:space="preserve">, </w:t>
        </w:r>
      </w:ins>
      <w:r w:rsidRPr="000C4D33">
        <w:rPr>
          <w:rFonts w:ascii="Calibri" w:hAnsi="Calibri" w:cs="Calibri"/>
        </w:rPr>
        <w:t xml:space="preserve"> y asigna el numeral correspondiente a una ca</w:t>
      </w:r>
      <w:r w:rsidR="00CF6894">
        <w:rPr>
          <w:rFonts w:ascii="Calibri" w:hAnsi="Calibri" w:cs="Calibri"/>
        </w:rPr>
        <w:t>ntidad mostrando alguna confusión con los nú</w:t>
      </w:r>
      <w:r w:rsidRPr="000C4D33">
        <w:rPr>
          <w:rFonts w:ascii="Calibri" w:hAnsi="Calibri" w:cs="Calibri"/>
        </w:rPr>
        <w:t xml:space="preserve">meros posteriores al ____.  </w:t>
      </w:r>
      <w:r>
        <w:rPr>
          <w:rFonts w:ascii="Calibri" w:hAnsi="Calibri" w:cs="Calibri"/>
        </w:rPr>
        <w:t xml:space="preserve"> </w:t>
      </w:r>
      <w:r w:rsidRPr="000C4D33">
        <w:rPr>
          <w:rFonts w:ascii="Calibri" w:hAnsi="Calibri" w:cs="Calibri"/>
        </w:rPr>
        <w:t xml:space="preserve">Realiza estimaciones medianamente cercanas a la cantidad real en un rango </w:t>
      </w:r>
      <w:ins w:id="142" w:author="claudia fayad" w:date="2012-12-04T13:14:00Z">
        <w:r w:rsidR="00557F95">
          <w:rPr>
            <w:rFonts w:ascii="Calibri" w:hAnsi="Calibri" w:cs="Calibri"/>
          </w:rPr>
          <w:t xml:space="preserve">de </w:t>
        </w:r>
      </w:ins>
      <w:r w:rsidRPr="000C4D33">
        <w:rPr>
          <w:rFonts w:ascii="Calibri" w:hAnsi="Calibri" w:cs="Calibri"/>
        </w:rPr>
        <w:t xml:space="preserve">hasta </w:t>
      </w:r>
      <w:del w:id="143" w:author="claudia fayad" w:date="2012-12-04T13:14:00Z">
        <w:r w:rsidRPr="000C4D33" w:rsidDel="00557F95">
          <w:rPr>
            <w:rFonts w:ascii="Calibri" w:hAnsi="Calibri" w:cs="Calibri"/>
          </w:rPr>
          <w:delText xml:space="preserve">de </w:delText>
        </w:r>
      </w:del>
      <w:r w:rsidRPr="000C4D33">
        <w:rPr>
          <w:rFonts w:ascii="Calibri" w:hAnsi="Calibri" w:cs="Calibri"/>
        </w:rPr>
        <w:t xml:space="preserve">15 elementos. </w:t>
      </w:r>
      <w:r>
        <w:rPr>
          <w:rFonts w:ascii="Calibri" w:hAnsi="Calibri" w:cs="Calibri"/>
        </w:rPr>
        <w:t xml:space="preserve"> </w:t>
      </w:r>
      <w:r w:rsidRPr="000C4D33">
        <w:rPr>
          <w:rFonts w:ascii="Calibri" w:hAnsi="Calibri" w:cs="Calibri"/>
        </w:rPr>
        <w:t xml:space="preserve"> Por otro </w:t>
      </w:r>
      <w:commentRangeStart w:id="144"/>
      <w:r w:rsidRPr="000C4D33">
        <w:rPr>
          <w:rFonts w:ascii="Calibri" w:hAnsi="Calibri" w:cs="Calibri"/>
        </w:rPr>
        <w:t>lado</w:t>
      </w:r>
      <w:commentRangeEnd w:id="144"/>
      <w:r w:rsidR="00557F95">
        <w:rPr>
          <w:rStyle w:val="CommentReference"/>
        </w:rPr>
        <w:commentReference w:id="144"/>
      </w:r>
      <w:r w:rsidRPr="000C4D33">
        <w:rPr>
          <w:rFonts w:ascii="Calibri" w:hAnsi="Calibri" w:cs="Calibri"/>
        </w:rPr>
        <w:t xml:space="preserve">,  </w:t>
      </w:r>
      <w:del w:id="145" w:author="claudia fayad" w:date="2012-12-04T13:14:00Z">
        <w:r w:rsidRPr="000C4D33" w:rsidDel="00557F95">
          <w:rPr>
            <w:rFonts w:ascii="Calibri" w:hAnsi="Calibri" w:cs="Calibri"/>
          </w:rPr>
          <w:delText xml:space="preserve">________ </w:delText>
        </w:r>
      </w:del>
      <w:r w:rsidRPr="000C4D33">
        <w:rPr>
          <w:rFonts w:ascii="Calibri" w:hAnsi="Calibri" w:cs="Calibri"/>
        </w:rPr>
        <w:t xml:space="preserve">explica </w:t>
      </w:r>
      <w:r w:rsidR="00CF6894">
        <w:rPr>
          <w:rFonts w:ascii="Calibri" w:hAnsi="Calibri" w:cs="Calibri"/>
        </w:rPr>
        <w:t>“</w:t>
      </w:r>
      <w:r w:rsidRPr="000C4D33">
        <w:rPr>
          <w:rFonts w:ascii="Calibri" w:hAnsi="Calibri" w:cs="Calibri"/>
        </w:rPr>
        <w:t>n+1</w:t>
      </w:r>
      <w:r w:rsidR="00CF6894">
        <w:rPr>
          <w:rFonts w:ascii="Calibri" w:hAnsi="Calibri" w:cs="Calibri"/>
        </w:rPr>
        <w:t>”</w:t>
      </w:r>
      <w:r w:rsidRPr="000C4D33">
        <w:rPr>
          <w:rFonts w:ascii="Calibri" w:hAnsi="Calibri" w:cs="Calibri"/>
        </w:rPr>
        <w:t xml:space="preserve"> al comp</w:t>
      </w:r>
      <w:r w:rsidR="00CF6894">
        <w:rPr>
          <w:rFonts w:ascii="Calibri" w:hAnsi="Calibri" w:cs="Calibri"/>
        </w:rPr>
        <w:t xml:space="preserve">arar cantidades en un </w:t>
      </w:r>
      <w:commentRangeStart w:id="146"/>
      <w:ins w:id="147" w:author="claudia fayad" w:date="2012-12-04T13:14:00Z">
        <w:r w:rsidR="00557F95">
          <w:rPr>
            <w:rFonts w:ascii="Calibri" w:hAnsi="Calibri" w:cs="Calibri"/>
          </w:rPr>
          <w:t>o</w:t>
        </w:r>
      </w:ins>
      <w:del w:id="148" w:author="claudia fayad" w:date="2012-12-04T13:14:00Z">
        <w:r w:rsidR="00CF6894" w:rsidDel="00557F95">
          <w:rPr>
            <w:rFonts w:ascii="Calibri" w:hAnsi="Calibri" w:cs="Calibri"/>
          </w:rPr>
          <w:delText>ó</w:delText>
        </w:r>
      </w:del>
      <w:r w:rsidR="00CF6894">
        <w:rPr>
          <w:rFonts w:ascii="Calibri" w:hAnsi="Calibri" w:cs="Calibri"/>
        </w:rPr>
        <w:t xml:space="preserve">rden </w:t>
      </w:r>
      <w:commentRangeEnd w:id="146"/>
      <w:r w:rsidR="00557F95">
        <w:rPr>
          <w:rStyle w:val="CommentReference"/>
        </w:rPr>
        <w:commentReference w:id="146"/>
      </w:r>
      <w:r w:rsidR="00CF6894">
        <w:rPr>
          <w:rFonts w:ascii="Calibri" w:hAnsi="Calibri" w:cs="Calibri"/>
        </w:rPr>
        <w:t>numé</w:t>
      </w:r>
      <w:r w:rsidRPr="000C4D33">
        <w:rPr>
          <w:rFonts w:ascii="Calibri" w:hAnsi="Calibri" w:cs="Calibri"/>
        </w:rPr>
        <w:t>rico</w:t>
      </w:r>
      <w:ins w:id="149" w:author="claudia fayad" w:date="2012-12-04T13:14:00Z">
        <w:r w:rsidR="00557F95">
          <w:rPr>
            <w:rFonts w:ascii="Calibri" w:hAnsi="Calibri" w:cs="Calibri"/>
          </w:rPr>
          <w:t>.</w:t>
        </w:r>
      </w:ins>
      <w:del w:id="150" w:author="claudia fayad" w:date="2012-12-04T13:14:00Z">
        <w:r w:rsidRPr="000C4D33" w:rsidDel="00557F95">
          <w:rPr>
            <w:rFonts w:ascii="Calibri" w:hAnsi="Calibri" w:cs="Calibri"/>
          </w:rPr>
          <w:delText>,</w:delText>
        </w:r>
      </w:del>
      <w:r w:rsidRPr="000C4D33">
        <w:rPr>
          <w:rFonts w:ascii="Calibri" w:hAnsi="Calibri" w:cs="Calibri"/>
        </w:rPr>
        <w:t xml:space="preserve"> </w:t>
      </w:r>
      <w:commentRangeStart w:id="151"/>
      <w:ins w:id="152" w:author="claudia fayad" w:date="2012-12-04T13:15:00Z">
        <w:r w:rsidR="00557F95">
          <w:rPr>
            <w:rFonts w:ascii="Calibri" w:hAnsi="Calibri" w:cs="Calibri"/>
          </w:rPr>
          <w:t>S</w:t>
        </w:r>
      </w:ins>
      <w:del w:id="153" w:author="claudia fayad" w:date="2012-12-04T13:15:00Z">
        <w:r w:rsidRPr="000C4D33" w:rsidDel="00557F95">
          <w:rPr>
            <w:rFonts w:ascii="Calibri" w:hAnsi="Calibri" w:cs="Calibri"/>
          </w:rPr>
          <w:delText>s</w:delText>
        </w:r>
      </w:del>
      <w:r w:rsidRPr="000C4D33">
        <w:rPr>
          <w:rFonts w:ascii="Calibri" w:hAnsi="Calibri" w:cs="Calibri"/>
        </w:rPr>
        <w:t>in</w:t>
      </w:r>
      <w:commentRangeEnd w:id="151"/>
      <w:r w:rsidR="00557F95">
        <w:rPr>
          <w:rStyle w:val="CommentReference"/>
        </w:rPr>
        <w:commentReference w:id="151"/>
      </w:r>
      <w:r w:rsidRPr="000C4D33">
        <w:rPr>
          <w:rFonts w:ascii="Calibri" w:hAnsi="Calibri" w:cs="Calibri"/>
        </w:rPr>
        <w:t xml:space="preserve"> embargo</w:t>
      </w:r>
      <w:ins w:id="154" w:author="claudia fayad" w:date="2012-12-04T13:15:00Z">
        <w:r w:rsidR="00557F95">
          <w:rPr>
            <w:rFonts w:ascii="Calibri" w:hAnsi="Calibri" w:cs="Calibri"/>
          </w:rPr>
          <w:t>,</w:t>
        </w:r>
      </w:ins>
      <w:r w:rsidRPr="000C4D33">
        <w:rPr>
          <w:rFonts w:ascii="Calibri" w:hAnsi="Calibri" w:cs="Calibri"/>
        </w:rPr>
        <w:t xml:space="preserve"> se le dificulta identificar la cantidad que falta en dicho orden.</w:t>
      </w:r>
      <w:r>
        <w:rPr>
          <w:rFonts w:ascii="Calibri" w:hAnsi="Calibri" w:cs="Calibri"/>
        </w:rPr>
        <w:t xml:space="preserve">  </w:t>
      </w:r>
      <w:r w:rsidRPr="000C4D33">
        <w:rPr>
          <w:rFonts w:ascii="Calibri" w:hAnsi="Calibri" w:cs="Calibri"/>
        </w:rPr>
        <w:t>Comete algunos errores al encontrar, dibujar y/</w:t>
      </w:r>
      <w:ins w:id="155" w:author="claudia fayad" w:date="2012-12-04T13:15:00Z">
        <w:r w:rsidR="00557F95">
          <w:rPr>
            <w:rFonts w:ascii="Calibri" w:hAnsi="Calibri" w:cs="Calibri"/>
          </w:rPr>
          <w:t>u</w:t>
        </w:r>
      </w:ins>
      <w:r w:rsidRPr="000C4D33">
        <w:rPr>
          <w:rFonts w:ascii="Calibri" w:hAnsi="Calibri" w:cs="Calibri"/>
        </w:rPr>
        <w:t xml:space="preserve"> ordenar las posibles combinaciones de</w:t>
      </w:r>
      <w:r w:rsidR="00CF6894">
        <w:rPr>
          <w:rFonts w:ascii="Calibri" w:hAnsi="Calibri" w:cs="Calibri"/>
        </w:rPr>
        <w:t xml:space="preserve"> dos sumandos para formar los nú</w:t>
      </w:r>
      <w:r w:rsidRPr="000C4D33">
        <w:rPr>
          <w:rFonts w:ascii="Calibri" w:hAnsi="Calibri" w:cs="Calibri"/>
        </w:rPr>
        <w:t>meros 5 y</w:t>
      </w:r>
      <w:r w:rsidR="00CF6894">
        <w:rPr>
          <w:rFonts w:ascii="Calibri" w:hAnsi="Calibri" w:cs="Calibri"/>
        </w:rPr>
        <w:t xml:space="preserve"> 6</w:t>
      </w:r>
      <w:ins w:id="156" w:author="claudia fayad" w:date="2012-12-04T13:16:00Z">
        <w:r w:rsidR="00557F95">
          <w:rPr>
            <w:rFonts w:ascii="Calibri" w:hAnsi="Calibri" w:cs="Calibri"/>
          </w:rPr>
          <w:t xml:space="preserve">. </w:t>
        </w:r>
        <w:commentRangeStart w:id="157"/>
        <w:r w:rsidR="00557F95">
          <w:rPr>
            <w:rFonts w:ascii="Calibri" w:hAnsi="Calibri" w:cs="Calibri"/>
          </w:rPr>
          <w:t>A</w:t>
        </w:r>
      </w:ins>
      <w:del w:id="158" w:author="claudia fayad" w:date="2012-12-04T13:16:00Z">
        <w:r w:rsidR="00CF6894" w:rsidDel="00557F95">
          <w:rPr>
            <w:rFonts w:ascii="Calibri" w:hAnsi="Calibri" w:cs="Calibri"/>
          </w:rPr>
          <w:delText>, a</w:delText>
        </w:r>
      </w:del>
      <w:r w:rsidR="00CF6894">
        <w:rPr>
          <w:rFonts w:ascii="Calibri" w:hAnsi="Calibri" w:cs="Calibri"/>
        </w:rPr>
        <w:t>l</w:t>
      </w:r>
      <w:commentRangeEnd w:id="157"/>
      <w:r w:rsidR="00557F95">
        <w:rPr>
          <w:rStyle w:val="CommentReference"/>
        </w:rPr>
        <w:commentReference w:id="157"/>
      </w:r>
      <w:r w:rsidR="00CF6894">
        <w:rPr>
          <w:rFonts w:ascii="Calibri" w:hAnsi="Calibri" w:cs="Calibri"/>
        </w:rPr>
        <w:t xml:space="preserve"> preguntarle por la omisió</w:t>
      </w:r>
      <w:r w:rsidRPr="000C4D33">
        <w:rPr>
          <w:rFonts w:ascii="Calibri" w:hAnsi="Calibri" w:cs="Calibri"/>
        </w:rPr>
        <w:t>n, logra auto corregirse.</w:t>
      </w:r>
    </w:p>
    <w:p w:rsidR="000C4D33" w:rsidRDefault="000C4D33" w:rsidP="000C4D33">
      <w:pPr>
        <w:widowControl w:val="0"/>
      </w:pPr>
      <w:r>
        <w:t> </w:t>
      </w:r>
    </w:p>
    <w:p w:rsidR="000C4D33" w:rsidRPr="000C4D33" w:rsidRDefault="000C4D33" w:rsidP="000C4D33">
      <w:pPr>
        <w:widowControl w:val="0"/>
        <w:rPr>
          <w:rFonts w:ascii="Times New Roman" w:hAnsi="Times New Roman" w:cs="Times New Roman"/>
          <w:b/>
        </w:rPr>
      </w:pPr>
      <w:r w:rsidRPr="000C4D33">
        <w:rPr>
          <w:b/>
        </w:rPr>
        <w:t>BAJO</w:t>
      </w:r>
    </w:p>
    <w:p w:rsidR="000C4D33" w:rsidDel="00557F95" w:rsidRDefault="000C4D33" w:rsidP="00916039">
      <w:pPr>
        <w:widowControl w:val="0"/>
        <w:jc w:val="both"/>
        <w:rPr>
          <w:del w:id="159" w:author="claudia fayad" w:date="2012-12-04T13:21:00Z"/>
        </w:rPr>
      </w:pPr>
      <w:r>
        <w:rPr>
          <w:rFonts w:ascii="Calibri" w:hAnsi="Calibri" w:cs="Calibri"/>
        </w:rPr>
        <w:t xml:space="preserve">En el eje de Manejo de </w:t>
      </w:r>
      <w:commentRangeStart w:id="160"/>
      <w:r>
        <w:rPr>
          <w:rFonts w:ascii="Calibri" w:hAnsi="Calibri" w:cs="Calibri"/>
        </w:rPr>
        <w:t>Datos</w:t>
      </w:r>
      <w:commentRangeEnd w:id="160"/>
      <w:r w:rsidR="00557F95">
        <w:rPr>
          <w:rStyle w:val="CommentReference"/>
        </w:rPr>
        <w:commentReference w:id="160"/>
      </w:r>
      <w:r>
        <w:rPr>
          <w:rFonts w:ascii="Calibri" w:hAnsi="Calibri" w:cs="Calibri"/>
        </w:rPr>
        <w:t xml:space="preserve">  </w:t>
      </w:r>
      <w:del w:id="161" w:author="claudia fayad" w:date="2012-12-04T13:16:00Z">
        <w:r w:rsidDel="00557F95">
          <w:rPr>
            <w:rFonts w:ascii="Calibri" w:hAnsi="Calibri" w:cs="Calibri"/>
          </w:rPr>
          <w:delText>(Handling data)</w:delText>
        </w:r>
      </w:del>
      <w:r>
        <w:rPr>
          <w:rFonts w:ascii="Calibri" w:hAnsi="Calibri" w:cs="Calibri"/>
        </w:rPr>
        <w:t>, _________ tiene dificultades</w:t>
      </w:r>
      <w:ins w:id="162" w:author="claudia fayad" w:date="2012-12-04T13:16:00Z">
        <w:r w:rsidR="00557F95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ya s</w:t>
      </w:r>
      <w:r w:rsidR="00CF6894">
        <w:rPr>
          <w:rFonts w:ascii="Calibri" w:hAnsi="Calibri" w:cs="Calibri"/>
        </w:rPr>
        <w:t>ea para recoger datos</w:t>
      </w:r>
      <w:ins w:id="163" w:author="claudia fayad" w:date="2012-12-04T13:18:00Z">
        <w:r w:rsidR="00557F95">
          <w:rPr>
            <w:rFonts w:ascii="Calibri" w:hAnsi="Calibri" w:cs="Calibri"/>
          </w:rPr>
          <w:t>,</w:t>
        </w:r>
      </w:ins>
      <w:r w:rsidR="00CF6894">
        <w:rPr>
          <w:rFonts w:ascii="Calibri" w:hAnsi="Calibri" w:cs="Calibri"/>
        </w:rPr>
        <w:t xml:space="preserve"> o registrarlo</w:t>
      </w:r>
      <w:r>
        <w:rPr>
          <w:rFonts w:ascii="Calibri" w:hAnsi="Calibri" w:cs="Calibri"/>
        </w:rPr>
        <w:t xml:space="preserve"> en una tabla de conteo</w:t>
      </w:r>
      <w:ins w:id="164" w:author="claudia fayad" w:date="2012-12-04T13:18:00Z">
        <w:r w:rsidR="00557F95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y tiene dific</w:t>
      </w:r>
      <w:r w:rsidR="00CF6894">
        <w:rPr>
          <w:rFonts w:ascii="Calibri" w:hAnsi="Calibri" w:cs="Calibri"/>
        </w:rPr>
        <w:t>ultades para organizar estos datos</w:t>
      </w:r>
      <w:r>
        <w:rPr>
          <w:rFonts w:ascii="Calibri" w:hAnsi="Calibri" w:cs="Calibri"/>
        </w:rPr>
        <w:t xml:space="preserve"> en un gráfico de barras.  A</w:t>
      </w:r>
      <w:del w:id="165" w:author="claudia fayad" w:date="2012-12-04T13:19:00Z">
        <w:r w:rsidDel="00557F95">
          <w:rPr>
            <w:rFonts w:ascii="Calibri" w:hAnsi="Calibri" w:cs="Calibri"/>
          </w:rPr>
          <w:delText xml:space="preserve"> </w:delText>
        </w:r>
      </w:del>
      <w:r>
        <w:rPr>
          <w:rFonts w:ascii="Calibri" w:hAnsi="Calibri" w:cs="Calibri"/>
        </w:rPr>
        <w:t xml:space="preserve">sí </w:t>
      </w:r>
      <w:commentRangeStart w:id="166"/>
      <w:r>
        <w:rPr>
          <w:rFonts w:ascii="Calibri" w:hAnsi="Calibri" w:cs="Calibri"/>
        </w:rPr>
        <w:t>mismo</w:t>
      </w:r>
      <w:commentRangeEnd w:id="166"/>
      <w:r w:rsidR="00557F95">
        <w:rPr>
          <w:rStyle w:val="CommentReference"/>
        </w:rPr>
        <w:commentReference w:id="166"/>
      </w:r>
      <w:r>
        <w:rPr>
          <w:rFonts w:ascii="Calibri" w:hAnsi="Calibri" w:cs="Calibri"/>
        </w:rPr>
        <w:t xml:space="preserve">, </w:t>
      </w:r>
      <w:del w:id="167" w:author="claudia fayad" w:date="2012-12-04T13:19:00Z">
        <w:r w:rsidDel="00557F95">
          <w:rPr>
            <w:rFonts w:ascii="Calibri" w:hAnsi="Calibri" w:cs="Calibri"/>
          </w:rPr>
          <w:delText xml:space="preserve">a  ________  </w:delText>
        </w:r>
      </w:del>
      <w:r>
        <w:rPr>
          <w:rFonts w:ascii="Calibri" w:hAnsi="Calibri" w:cs="Calibri"/>
        </w:rPr>
        <w:t xml:space="preserve">se le dificulta identificar los resultados en orden de probabilidad: </w:t>
      </w:r>
      <w:commentRangeStart w:id="168"/>
      <w:ins w:id="169" w:author="claudia fayad" w:date="2012-12-04T13:19:00Z">
        <w:r w:rsidR="00557F95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va a suceder</w:t>
      </w:r>
      <w:ins w:id="170" w:author="claudia fayad" w:date="2012-12-04T13:19:00Z">
        <w:r w:rsidR="00557F95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171" w:author="claudia fayad" w:date="2012-12-04T13:19:00Z">
        <w:r w:rsidR="00557F95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podría suceder</w:t>
      </w:r>
      <w:ins w:id="172" w:author="claudia fayad" w:date="2012-12-04T13:19:00Z">
        <w:r w:rsidR="00557F95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, </w:t>
      </w:r>
      <w:ins w:id="173" w:author="claudia fayad" w:date="2012-12-04T13:19:00Z">
        <w:r w:rsidR="00557F95">
          <w:rPr>
            <w:rFonts w:ascii="Calibri" w:hAnsi="Calibri" w:cs="Calibri"/>
          </w:rPr>
          <w:t>“</w:t>
        </w:r>
      </w:ins>
      <w:r>
        <w:rPr>
          <w:rFonts w:ascii="Calibri" w:hAnsi="Calibri" w:cs="Calibri"/>
        </w:rPr>
        <w:t>no sucederá</w:t>
      </w:r>
      <w:ins w:id="174" w:author="claudia fayad" w:date="2012-12-04T13:20:00Z">
        <w:r w:rsidR="00557F95">
          <w:rPr>
            <w:rFonts w:ascii="Calibri" w:hAnsi="Calibri" w:cs="Calibri"/>
          </w:rPr>
          <w:t>”</w:t>
        </w:r>
      </w:ins>
      <w:r>
        <w:rPr>
          <w:rFonts w:ascii="Calibri" w:hAnsi="Calibri" w:cs="Calibri"/>
        </w:rPr>
        <w:t xml:space="preserve">.  </w:t>
      </w:r>
      <w:commentRangeEnd w:id="168"/>
      <w:r w:rsidR="00557F95">
        <w:rPr>
          <w:rStyle w:val="CommentReference"/>
        </w:rPr>
        <w:commentReference w:id="168"/>
      </w:r>
      <w:r>
        <w:rPr>
          <w:rFonts w:ascii="Calibri" w:hAnsi="Calibri" w:cs="Calibri"/>
        </w:rPr>
        <w:t xml:space="preserve">No tiene  en cuenta los atributos del material concreto </w:t>
      </w:r>
      <w:commentRangeStart w:id="175"/>
      <w:ins w:id="176" w:author="claudia fayad" w:date="2012-12-04T13:20:00Z">
        <w:r w:rsidR="00557F95">
          <w:rPr>
            <w:rFonts w:ascii="Calibri" w:hAnsi="Calibri" w:cs="Calibri"/>
          </w:rPr>
          <w:t>tales</w:t>
        </w:r>
        <w:commentRangeEnd w:id="175"/>
        <w:r w:rsidR="00557F95">
          <w:rPr>
            <w:rStyle w:val="CommentReference"/>
          </w:rPr>
          <w:commentReference w:id="175"/>
        </w:r>
        <w:r w:rsidR="00557F95">
          <w:rPr>
            <w:rFonts w:ascii="Calibri" w:hAnsi="Calibri" w:cs="Calibri"/>
          </w:rPr>
          <w:t xml:space="preserve"> </w:t>
        </w:r>
      </w:ins>
      <w:r>
        <w:rPr>
          <w:rFonts w:ascii="Calibri" w:hAnsi="Calibri" w:cs="Calibri"/>
        </w:rPr>
        <w:t>como</w:t>
      </w:r>
      <w:del w:id="177" w:author="claudia fayad" w:date="2012-12-04T13:20:00Z">
        <w:r w:rsidDel="00557F95">
          <w:rPr>
            <w:rFonts w:ascii="Calibri" w:hAnsi="Calibri" w:cs="Calibri"/>
          </w:rPr>
          <w:delText>:</w:delText>
        </w:r>
      </w:del>
      <w:r>
        <w:rPr>
          <w:rFonts w:ascii="Calibri" w:hAnsi="Calibri" w:cs="Calibri"/>
        </w:rPr>
        <w:t xml:space="preserve"> </w:t>
      </w:r>
      <w:commentRangeStart w:id="178"/>
      <w:r>
        <w:rPr>
          <w:rFonts w:ascii="Calibri" w:hAnsi="Calibri" w:cs="Calibri"/>
        </w:rPr>
        <w:t>forma</w:t>
      </w:r>
      <w:commentRangeEnd w:id="178"/>
      <w:r w:rsidR="00557F95">
        <w:rPr>
          <w:rStyle w:val="CommentReference"/>
        </w:rPr>
        <w:commentReference w:id="178"/>
      </w:r>
      <w:r>
        <w:rPr>
          <w:rFonts w:ascii="Calibri" w:hAnsi="Calibri" w:cs="Calibri"/>
        </w:rPr>
        <w:t xml:space="preserve"> y color.</w:t>
      </w:r>
      <w:r w:rsidR="00916039">
        <w:rPr>
          <w:rFonts w:ascii="Calibri" w:hAnsi="Calibri" w:cs="Calibri"/>
        </w:rPr>
        <w:t xml:space="preserve">  </w:t>
      </w:r>
    </w:p>
    <w:p w:rsidR="00557F95" w:rsidRDefault="00557F95" w:rsidP="00916039">
      <w:pPr>
        <w:widowControl w:val="0"/>
        <w:jc w:val="both"/>
        <w:rPr>
          <w:ins w:id="179" w:author="claudia fayad" w:date="2012-12-04T13:21:00Z"/>
        </w:rPr>
      </w:pPr>
    </w:p>
    <w:p w:rsidR="000C4D33" w:rsidRDefault="000C4D33" w:rsidP="00916039">
      <w:pPr>
        <w:widowControl w:val="0"/>
        <w:jc w:val="both"/>
      </w:pPr>
      <w:r>
        <w:t> </w:t>
      </w:r>
      <w:r>
        <w:rPr>
          <w:rFonts w:ascii="Calibri" w:hAnsi="Calibri" w:cs="Calibri"/>
        </w:rPr>
        <w:t xml:space="preserve">En el eje de </w:t>
      </w:r>
      <w:commentRangeStart w:id="180"/>
      <w:r>
        <w:rPr>
          <w:rFonts w:ascii="Calibri" w:hAnsi="Calibri" w:cs="Calibri"/>
        </w:rPr>
        <w:t>Medición</w:t>
      </w:r>
      <w:commentRangeEnd w:id="180"/>
      <w:r w:rsidR="00557F95">
        <w:rPr>
          <w:rStyle w:val="CommentReference"/>
        </w:rPr>
        <w:commentReference w:id="180"/>
      </w:r>
      <w:del w:id="181" w:author="claudia fayad" w:date="2012-12-04T13:21:00Z">
        <w:r w:rsidDel="00557F95">
          <w:rPr>
            <w:rFonts w:ascii="Calibri" w:hAnsi="Calibri" w:cs="Calibri"/>
          </w:rPr>
          <w:delText xml:space="preserve"> (Measurement)</w:delText>
        </w:r>
      </w:del>
      <w:r>
        <w:rPr>
          <w:rFonts w:ascii="Calibri" w:hAnsi="Calibri" w:cs="Calibri"/>
        </w:rPr>
        <w:t>, _______ t</w:t>
      </w:r>
      <w:proofErr w:type="spellStart"/>
      <w:r>
        <w:rPr>
          <w:rFonts w:ascii="Calibri" w:hAnsi="Calibri" w:cs="Calibri"/>
          <w:lang w:val="es-ES"/>
        </w:rPr>
        <w:t>iene</w:t>
      </w:r>
      <w:proofErr w:type="spellEnd"/>
      <w:r>
        <w:rPr>
          <w:rFonts w:ascii="Calibri" w:hAnsi="Calibri" w:cs="Calibri"/>
          <w:lang w:val="es-ES"/>
        </w:rPr>
        <w:t xml:space="preserve"> dificultades para estimar, medir y comparar</w:t>
      </w:r>
      <w:del w:id="182" w:author="claudia fayad" w:date="2012-12-04T13:21:00Z">
        <w:r w:rsidDel="00557F95">
          <w:rPr>
            <w:rFonts w:ascii="Calibri" w:hAnsi="Calibri" w:cs="Calibri"/>
            <w:lang w:val="es-ES"/>
          </w:rPr>
          <w:delText xml:space="preserve"> </w:delText>
        </w:r>
      </w:del>
      <w:r>
        <w:rPr>
          <w:rFonts w:ascii="Calibri" w:hAnsi="Calibri" w:cs="Calibri"/>
          <w:lang w:val="es-ES"/>
        </w:rPr>
        <w:t xml:space="preserve"> la longitud (corto y largo) usando unidades de medida no convencionales.</w:t>
      </w:r>
      <w:r w:rsidR="00916039">
        <w:rPr>
          <w:rFonts w:ascii="Calibri" w:hAnsi="Calibri" w:cs="Calibri"/>
          <w:lang w:val="es-ES"/>
        </w:rPr>
        <w:t xml:space="preserve">  Es importante </w:t>
      </w:r>
      <w:commentRangeStart w:id="183"/>
      <w:r w:rsidR="00916039">
        <w:rPr>
          <w:rFonts w:ascii="Calibri" w:hAnsi="Calibri" w:cs="Calibri"/>
          <w:lang w:val="es-ES"/>
        </w:rPr>
        <w:t>que</w:t>
      </w:r>
      <w:commentRangeEnd w:id="183"/>
      <w:r w:rsidR="00557F95">
        <w:rPr>
          <w:rStyle w:val="CommentReference"/>
        </w:rPr>
        <w:commentReference w:id="183"/>
      </w:r>
      <w:r w:rsidR="00916039">
        <w:rPr>
          <w:rFonts w:ascii="Calibri" w:hAnsi="Calibri" w:cs="Calibri"/>
          <w:lang w:val="es-ES"/>
        </w:rPr>
        <w:t xml:space="preserve"> </w:t>
      </w:r>
      <w:del w:id="184" w:author="claudia fayad" w:date="2012-12-04T13:21:00Z">
        <w:r w:rsidR="00916039" w:rsidDel="00557F95">
          <w:rPr>
            <w:rFonts w:ascii="Calibri" w:hAnsi="Calibri" w:cs="Calibri"/>
            <w:lang w:val="es-ES"/>
          </w:rPr>
          <w:delText>_______</w:delText>
        </w:r>
      </w:del>
      <w:r w:rsidR="00916039">
        <w:rPr>
          <w:rFonts w:ascii="Calibri" w:hAnsi="Calibri" w:cs="Calibri"/>
          <w:lang w:val="es-ES"/>
        </w:rPr>
        <w:t xml:space="preserve"> realice mediciones de objetos en casa, como por </w:t>
      </w:r>
      <w:commentRangeStart w:id="185"/>
      <w:r w:rsidR="00916039">
        <w:rPr>
          <w:rFonts w:ascii="Calibri" w:hAnsi="Calibri" w:cs="Calibri"/>
          <w:lang w:val="es-ES"/>
        </w:rPr>
        <w:t>ejemplo</w:t>
      </w:r>
      <w:commentRangeEnd w:id="185"/>
      <w:r w:rsidR="00557F95">
        <w:rPr>
          <w:rStyle w:val="CommentReference"/>
        </w:rPr>
        <w:commentReference w:id="185"/>
      </w:r>
      <w:del w:id="186" w:author="claudia fayad" w:date="2012-12-04T13:21:00Z">
        <w:r w:rsidR="00916039" w:rsidDel="00557F95">
          <w:rPr>
            <w:rFonts w:ascii="Calibri" w:hAnsi="Calibri" w:cs="Calibri"/>
            <w:lang w:val="es-ES"/>
          </w:rPr>
          <w:delText>:</w:delText>
        </w:r>
      </w:del>
      <w:r w:rsidR="00916039">
        <w:rPr>
          <w:rFonts w:ascii="Calibri" w:hAnsi="Calibri" w:cs="Calibri"/>
          <w:lang w:val="es-ES"/>
        </w:rPr>
        <w:t xml:space="preserve"> </w:t>
      </w:r>
      <w:ins w:id="187" w:author="claudia fayad" w:date="2012-12-04T13:21:00Z">
        <w:r w:rsidR="00557F95">
          <w:rPr>
            <w:rFonts w:ascii="Calibri" w:hAnsi="Calibri" w:cs="Calibri"/>
            <w:lang w:val="es-ES"/>
          </w:rPr>
          <w:t xml:space="preserve">la </w:t>
        </w:r>
      </w:ins>
      <w:r w:rsidR="00916039">
        <w:rPr>
          <w:rFonts w:ascii="Calibri" w:hAnsi="Calibri" w:cs="Calibri"/>
          <w:lang w:val="es-ES"/>
        </w:rPr>
        <w:t xml:space="preserve">longitud de un juguete, de la cartuchera, de un libro, etc. utilizando unidades de medida no convencionales </w:t>
      </w:r>
      <w:ins w:id="188" w:author="claudia fayad" w:date="2012-12-04T13:22:00Z">
        <w:r w:rsidR="00557F95">
          <w:rPr>
            <w:rFonts w:ascii="Calibri" w:hAnsi="Calibri" w:cs="Calibri"/>
            <w:lang w:val="es-ES"/>
          </w:rPr>
          <w:t xml:space="preserve">tales como </w:t>
        </w:r>
      </w:ins>
      <w:del w:id="189" w:author="claudia fayad" w:date="2012-12-04T13:22:00Z">
        <w:r w:rsidR="00916039" w:rsidDel="00557F95">
          <w:rPr>
            <w:rFonts w:ascii="Calibri" w:hAnsi="Calibri" w:cs="Calibri"/>
            <w:lang w:val="es-ES"/>
          </w:rPr>
          <w:delText>(</w:delText>
        </w:r>
      </w:del>
      <w:r w:rsidR="00916039">
        <w:rPr>
          <w:rFonts w:ascii="Calibri" w:hAnsi="Calibri" w:cs="Calibri"/>
          <w:lang w:val="es-ES"/>
        </w:rPr>
        <w:t xml:space="preserve">lápices, clips, crayolas, </w:t>
      </w:r>
      <w:ins w:id="190" w:author="claudia fayad" w:date="2012-12-04T13:22:00Z">
        <w:r w:rsidR="00557F95">
          <w:rPr>
            <w:rFonts w:ascii="Calibri" w:hAnsi="Calibri" w:cs="Calibri"/>
            <w:lang w:val="es-ES"/>
          </w:rPr>
          <w:t xml:space="preserve">y </w:t>
        </w:r>
      </w:ins>
      <w:r w:rsidR="00916039">
        <w:rPr>
          <w:rFonts w:ascii="Calibri" w:hAnsi="Calibri" w:cs="Calibri"/>
          <w:lang w:val="es-ES"/>
        </w:rPr>
        <w:t>bloques del mismo tamaño</w:t>
      </w:r>
      <w:ins w:id="191" w:author="claudia fayad" w:date="2012-12-04T13:22:00Z">
        <w:r w:rsidR="00557F95">
          <w:rPr>
            <w:rFonts w:ascii="Calibri" w:hAnsi="Calibri" w:cs="Calibri"/>
            <w:lang w:val="es-ES"/>
          </w:rPr>
          <w:t>.</w:t>
        </w:r>
      </w:ins>
      <w:del w:id="192" w:author="claudia fayad" w:date="2012-12-04T13:22:00Z">
        <w:r w:rsidR="00916039" w:rsidDel="00557F95">
          <w:rPr>
            <w:rFonts w:ascii="Calibri" w:hAnsi="Calibri" w:cs="Calibri"/>
            <w:lang w:val="es-ES"/>
          </w:rPr>
          <w:delText>).</w:delText>
        </w:r>
      </w:del>
    </w:p>
    <w:p w:rsidR="000C4D33" w:rsidRDefault="000C4D33" w:rsidP="00916039">
      <w:pPr>
        <w:widowControl w:val="0"/>
        <w:jc w:val="both"/>
        <w:rPr>
          <w:rFonts w:ascii="Times New Roman" w:hAnsi="Times New Roman" w:cs="Times New Roman"/>
        </w:rPr>
      </w:pPr>
      <w:r>
        <w:t> </w:t>
      </w:r>
      <w:r>
        <w:rPr>
          <w:rFonts w:ascii="Calibri" w:hAnsi="Calibri" w:cs="Calibri"/>
        </w:rPr>
        <w:t xml:space="preserve">En el eje de Forma y </w:t>
      </w:r>
      <w:commentRangeStart w:id="193"/>
      <w:r>
        <w:rPr>
          <w:rFonts w:ascii="Calibri" w:hAnsi="Calibri" w:cs="Calibri"/>
        </w:rPr>
        <w:t>Espacio</w:t>
      </w:r>
      <w:commentRangeEnd w:id="193"/>
      <w:r w:rsidR="007A67E4">
        <w:rPr>
          <w:rStyle w:val="CommentReference"/>
        </w:rPr>
        <w:commentReference w:id="193"/>
      </w:r>
      <w:r>
        <w:rPr>
          <w:rFonts w:ascii="Calibri" w:hAnsi="Calibri" w:cs="Calibri"/>
        </w:rPr>
        <w:t xml:space="preserve">  </w:t>
      </w:r>
      <w:del w:id="194" w:author="claudia fayad" w:date="2012-12-04T13:31:00Z">
        <w:r w:rsidDel="007A67E4">
          <w:rPr>
            <w:rFonts w:ascii="Calibri" w:hAnsi="Calibri" w:cs="Calibri"/>
          </w:rPr>
          <w:delText>(Shape and Space)</w:delText>
        </w:r>
      </w:del>
      <w:r>
        <w:rPr>
          <w:rFonts w:ascii="Calibri" w:hAnsi="Calibri" w:cs="Calibri"/>
        </w:rPr>
        <w:t>,  aún</w:t>
      </w:r>
      <w:r w:rsidR="00CF6894">
        <w:rPr>
          <w:rFonts w:ascii="Calibri" w:hAnsi="Calibri" w:cs="Calibri"/>
        </w:rPr>
        <w:t xml:space="preserve"> con la intervención del profesor</w:t>
      </w:r>
      <w:r>
        <w:rPr>
          <w:rFonts w:ascii="Calibri" w:hAnsi="Calibri" w:cs="Calibri"/>
        </w:rPr>
        <w:t xml:space="preserve"> a _______ se le dificulta identificar las figuras tridimensionales </w:t>
      </w:r>
      <w:commentRangeStart w:id="195"/>
      <w:commentRangeStart w:id="196"/>
      <w:commentRangeStart w:id="197"/>
      <w:ins w:id="198" w:author="claudia fayad" w:date="2012-12-04T13:31:00Z">
        <w:r w:rsidR="007A67E4">
          <w:rPr>
            <w:rFonts w:ascii="Calibri" w:hAnsi="Calibri" w:cs="Calibri"/>
          </w:rPr>
          <w:t>cubo</w:t>
        </w:r>
        <w:commentRangeEnd w:id="195"/>
        <w:r w:rsidR="007A67E4">
          <w:rPr>
            <w:rStyle w:val="CommentReference"/>
          </w:rPr>
          <w:commentReference w:id="195"/>
        </w:r>
        <w:r w:rsidR="007A67E4">
          <w:rPr>
            <w:rFonts w:ascii="Calibri" w:hAnsi="Calibri" w:cs="Calibri"/>
          </w:rPr>
          <w:t xml:space="preserve">, prisma rectangular, esfera, cilindro y </w:t>
        </w:r>
        <w:commentRangeStart w:id="199"/>
        <w:r w:rsidR="007A67E4">
          <w:rPr>
            <w:rFonts w:ascii="Calibri" w:hAnsi="Calibri" w:cs="Calibri"/>
          </w:rPr>
          <w:t>cono</w:t>
        </w:r>
        <w:commentRangeEnd w:id="199"/>
        <w:r w:rsidR="007A67E4">
          <w:rPr>
            <w:rStyle w:val="CommentReference"/>
          </w:rPr>
          <w:commentReference w:id="199"/>
        </w:r>
        <w:r w:rsidR="007A67E4">
          <w:rPr>
            <w:rFonts w:ascii="Calibri" w:hAnsi="Calibri" w:cs="Calibri"/>
          </w:rPr>
          <w:t>)</w:t>
        </w:r>
        <w:commentRangeEnd w:id="196"/>
        <w:r w:rsidR="007A67E4">
          <w:rPr>
            <w:rStyle w:val="CommentReference"/>
          </w:rPr>
          <w:commentReference w:id="196"/>
        </w:r>
        <w:r w:rsidR="007A67E4" w:rsidRPr="006E2904">
          <w:rPr>
            <w:rFonts w:ascii="Calibri" w:hAnsi="Calibri" w:cs="Calibri"/>
          </w:rPr>
          <w:t>.</w:t>
        </w:r>
        <w:r w:rsidR="007A67E4">
          <w:rPr>
            <w:rFonts w:ascii="Calibri" w:hAnsi="Calibri" w:cs="Calibri"/>
          </w:rPr>
          <w:t xml:space="preserve">  </w:t>
        </w:r>
        <w:commentRangeEnd w:id="197"/>
        <w:r w:rsidR="007A67E4">
          <w:rPr>
            <w:rStyle w:val="CommentReference"/>
          </w:rPr>
          <w:commentReference w:id="197"/>
        </w:r>
      </w:ins>
      <w:del w:id="200" w:author="claudia fayad" w:date="2012-12-04T13:31:00Z">
        <w:r w:rsidDel="007A67E4">
          <w:rPr>
            <w:rFonts w:ascii="Calibri" w:hAnsi="Calibri" w:cs="Calibri"/>
          </w:rPr>
          <w:delText xml:space="preserve">(cube, rectangular prism, sphere, cylinder and cone).  </w:delText>
        </w:r>
      </w:del>
      <w:r>
        <w:rPr>
          <w:rFonts w:ascii="Calibri" w:hAnsi="Calibri" w:cs="Calibri"/>
        </w:rPr>
        <w:t>Por otro lado, presenta dificultad para identificar las posiciones  trabajadas:</w:t>
      </w:r>
      <w:del w:id="201" w:author="claudia fayad" w:date="2012-12-04T13:31:00Z">
        <w:r w:rsidDel="007A67E4">
          <w:rPr>
            <w:rFonts w:ascii="Calibri" w:hAnsi="Calibri" w:cs="Calibri"/>
          </w:rPr>
          <w:delText xml:space="preserve"> </w:delText>
        </w:r>
      </w:del>
      <w:r>
        <w:rPr>
          <w:rFonts w:ascii="Calibri" w:hAnsi="Calibri" w:cs="Calibri"/>
        </w:rPr>
        <w:t xml:space="preserve"> </w:t>
      </w:r>
      <w:commentRangeStart w:id="202"/>
      <w:ins w:id="203" w:author="claudia fayad" w:date="2012-12-04T13:31:00Z">
        <w:r w:rsidR="007A67E4">
          <w:rPr>
            <w:rFonts w:ascii="Calibri" w:hAnsi="Calibri" w:cs="Calibri"/>
          </w:rPr>
          <w:t>“</w:t>
        </w:r>
        <w:commentRangeStart w:id="204"/>
        <w:r w:rsidR="007A67E4">
          <w:rPr>
            <w:rFonts w:ascii="Calibri" w:hAnsi="Calibri" w:cs="Calibri"/>
          </w:rPr>
          <w:t xml:space="preserve">por </w:t>
        </w:r>
        <w:commentRangeStart w:id="205"/>
        <w:r w:rsidR="007A67E4">
          <w:rPr>
            <w:rFonts w:ascii="Calibri" w:hAnsi="Calibri" w:cs="Calibri"/>
          </w:rPr>
          <w:t>entre</w:t>
        </w:r>
        <w:commentRangeEnd w:id="205"/>
        <w:r w:rsidR="007A67E4">
          <w:rPr>
            <w:rStyle w:val="CommentReference"/>
          </w:rPr>
          <w:commentReference w:id="205"/>
        </w:r>
        <w:r w:rsidR="007A67E4">
          <w:rPr>
            <w:rFonts w:ascii="Calibri" w:hAnsi="Calibri" w:cs="Calibri"/>
          </w:rPr>
          <w:t>”, “</w:t>
        </w:r>
        <w:commentRangeStart w:id="206"/>
        <w:r w:rsidR="007A67E4">
          <w:rPr>
            <w:rFonts w:ascii="Calibri" w:hAnsi="Calibri" w:cs="Calibri"/>
          </w:rPr>
          <w:t>al</w:t>
        </w:r>
        <w:commentRangeEnd w:id="206"/>
        <w:r w:rsidR="007A67E4">
          <w:rPr>
            <w:rStyle w:val="CommentReference"/>
          </w:rPr>
          <w:commentReference w:id="206"/>
        </w:r>
        <w:r w:rsidR="007A67E4">
          <w:rPr>
            <w:rFonts w:ascii="Calibri" w:hAnsi="Calibri" w:cs="Calibri"/>
          </w:rPr>
          <w:t xml:space="preserve"> lado de”, detrás de”.</w:t>
        </w:r>
        <w:commentRangeEnd w:id="204"/>
        <w:r w:rsidR="007A67E4">
          <w:rPr>
            <w:rStyle w:val="CommentReference"/>
          </w:rPr>
          <w:commentReference w:id="204"/>
        </w:r>
        <w:r w:rsidR="007A67E4">
          <w:rPr>
            <w:rFonts w:ascii="Calibri" w:hAnsi="Calibri" w:cs="Calibri"/>
          </w:rPr>
          <w:t>.</w:t>
        </w:r>
        <w:commentRangeEnd w:id="202"/>
        <w:r w:rsidR="007A67E4">
          <w:rPr>
            <w:rStyle w:val="CommentReference"/>
          </w:rPr>
          <w:commentReference w:id="202"/>
        </w:r>
      </w:ins>
      <w:del w:id="207" w:author="claudia fayad" w:date="2012-12-04T13:31:00Z">
        <w:r w:rsidDel="007A67E4">
          <w:rPr>
            <w:rFonts w:ascii="Calibri" w:hAnsi="Calibri" w:cs="Calibri"/>
          </w:rPr>
          <w:delText>between, next to, behind</w:delText>
        </w:r>
      </w:del>
      <w:r>
        <w:rPr>
          <w:rFonts w:ascii="Calibri" w:hAnsi="Calibri" w:cs="Calibri"/>
        </w:rPr>
        <w:t xml:space="preserve">. </w:t>
      </w:r>
      <w:r w:rsidR="00916039">
        <w:rPr>
          <w:rFonts w:ascii="Calibri" w:hAnsi="Calibri" w:cs="Calibri"/>
        </w:rPr>
        <w:t xml:space="preserve">  Se recomienda que en </w:t>
      </w:r>
      <w:commentRangeStart w:id="208"/>
      <w:r w:rsidR="00916039">
        <w:rPr>
          <w:rFonts w:ascii="Calibri" w:hAnsi="Calibri" w:cs="Calibri"/>
        </w:rPr>
        <w:t>casa</w:t>
      </w:r>
      <w:commentRangeEnd w:id="208"/>
      <w:r w:rsidR="007A67E4">
        <w:rPr>
          <w:rStyle w:val="CommentReference"/>
        </w:rPr>
        <w:commentReference w:id="208"/>
      </w:r>
      <w:r w:rsidR="00916039">
        <w:rPr>
          <w:rFonts w:ascii="Calibri" w:hAnsi="Calibri" w:cs="Calibri"/>
        </w:rPr>
        <w:t xml:space="preserve"> </w:t>
      </w:r>
      <w:del w:id="209" w:author="claudia fayad" w:date="2012-12-04T13:31:00Z">
        <w:r w:rsidR="00916039" w:rsidDel="007A67E4">
          <w:rPr>
            <w:rFonts w:ascii="Calibri" w:hAnsi="Calibri" w:cs="Calibri"/>
          </w:rPr>
          <w:delText>_______</w:delText>
        </w:r>
      </w:del>
      <w:r w:rsidR="00916039">
        <w:rPr>
          <w:rFonts w:ascii="Calibri" w:hAnsi="Calibri" w:cs="Calibri"/>
        </w:rPr>
        <w:t xml:space="preserve"> tenga la oportunidad de observar objetos tridimensionales como por </w:t>
      </w:r>
      <w:commentRangeStart w:id="210"/>
      <w:r w:rsidR="00916039">
        <w:rPr>
          <w:rFonts w:ascii="Calibri" w:hAnsi="Calibri" w:cs="Calibri"/>
        </w:rPr>
        <w:t>ejemplo</w:t>
      </w:r>
      <w:commentRangeEnd w:id="210"/>
      <w:r w:rsidR="007A67E4">
        <w:rPr>
          <w:rStyle w:val="CommentReference"/>
        </w:rPr>
        <w:commentReference w:id="210"/>
      </w:r>
      <w:del w:id="211" w:author="claudia fayad" w:date="2012-12-04T13:32:00Z">
        <w:r w:rsidR="00916039" w:rsidDel="007A67E4">
          <w:rPr>
            <w:rFonts w:ascii="Calibri" w:hAnsi="Calibri" w:cs="Calibri"/>
          </w:rPr>
          <w:delText>:</w:delText>
        </w:r>
      </w:del>
      <w:r w:rsidR="00916039">
        <w:rPr>
          <w:rFonts w:ascii="Calibri" w:hAnsi="Calibri" w:cs="Calibri"/>
        </w:rPr>
        <w:t xml:space="preserve"> cajas, pelotas, </w:t>
      </w:r>
      <w:ins w:id="212" w:author="claudia fayad" w:date="2012-12-04T13:32:00Z">
        <w:r w:rsidR="007A67E4">
          <w:rPr>
            <w:rFonts w:ascii="Calibri" w:hAnsi="Calibri" w:cs="Calibri"/>
          </w:rPr>
          <w:t xml:space="preserve">o </w:t>
        </w:r>
      </w:ins>
      <w:r w:rsidR="000224C5">
        <w:rPr>
          <w:rFonts w:ascii="Calibri" w:hAnsi="Calibri" w:cs="Calibri"/>
        </w:rPr>
        <w:t>el techo de una casa de juguete</w:t>
      </w:r>
      <w:ins w:id="213" w:author="claudia fayad" w:date="2012-12-04T13:32:00Z">
        <w:r w:rsidR="007A67E4">
          <w:rPr>
            <w:rFonts w:ascii="Calibri" w:hAnsi="Calibri" w:cs="Calibri"/>
          </w:rPr>
          <w:t>,</w:t>
        </w:r>
      </w:ins>
      <w:r w:rsidR="000224C5">
        <w:rPr>
          <w:rFonts w:ascii="Calibri" w:hAnsi="Calibri" w:cs="Calibri"/>
        </w:rPr>
        <w:t xml:space="preserve"> y mencione a cuál de las figuras corresponde.  También</w:t>
      </w:r>
      <w:ins w:id="214" w:author="claudia fayad" w:date="2012-12-04T13:32:00Z">
        <w:r w:rsidR="007A67E4">
          <w:rPr>
            <w:rFonts w:ascii="Calibri" w:hAnsi="Calibri" w:cs="Calibri"/>
          </w:rPr>
          <w:t>, que</w:t>
        </w:r>
      </w:ins>
      <w:r w:rsidR="000224C5">
        <w:rPr>
          <w:rFonts w:ascii="Calibri" w:hAnsi="Calibri" w:cs="Calibri"/>
        </w:rPr>
        <w:t xml:space="preserve"> identifique las posiciones de los objetos, relacionándolos unos con otros</w:t>
      </w:r>
      <w:ins w:id="215" w:author="claudia fayad" w:date="2012-12-04T13:32:00Z">
        <w:r w:rsidR="007A67E4">
          <w:rPr>
            <w:rFonts w:ascii="Calibri" w:hAnsi="Calibri" w:cs="Calibri"/>
          </w:rPr>
          <w:t>;</w:t>
        </w:r>
      </w:ins>
      <w:del w:id="216" w:author="claudia fayad" w:date="2012-12-04T13:32:00Z">
        <w:r w:rsidR="000224C5" w:rsidDel="007A67E4">
          <w:rPr>
            <w:rFonts w:ascii="Calibri" w:hAnsi="Calibri" w:cs="Calibri"/>
          </w:rPr>
          <w:delText>,</w:delText>
        </w:r>
      </w:del>
      <w:r w:rsidR="000224C5">
        <w:rPr>
          <w:rFonts w:ascii="Calibri" w:hAnsi="Calibri" w:cs="Calibri"/>
        </w:rPr>
        <w:t xml:space="preserve"> por ejemplo: “</w:t>
      </w:r>
      <w:commentRangeStart w:id="217"/>
      <w:ins w:id="218" w:author="claudia fayad" w:date="2012-12-04T13:32:00Z">
        <w:r w:rsidR="007A67E4">
          <w:rPr>
            <w:rFonts w:ascii="Calibri" w:hAnsi="Calibri" w:cs="Calibri"/>
          </w:rPr>
          <w:t>T</w:t>
        </w:r>
      </w:ins>
      <w:del w:id="219" w:author="claudia fayad" w:date="2012-12-04T13:32:00Z">
        <w:r w:rsidR="000224C5" w:rsidDel="007A67E4">
          <w:rPr>
            <w:rFonts w:ascii="Calibri" w:hAnsi="Calibri" w:cs="Calibri"/>
          </w:rPr>
          <w:delText>t</w:delText>
        </w:r>
      </w:del>
      <w:r w:rsidR="000224C5">
        <w:rPr>
          <w:rFonts w:ascii="Calibri" w:hAnsi="Calibri" w:cs="Calibri"/>
        </w:rPr>
        <w:t>he</w:t>
      </w:r>
      <w:commentRangeEnd w:id="217"/>
      <w:r w:rsidR="007A67E4">
        <w:rPr>
          <w:rStyle w:val="CommentReference"/>
        </w:rPr>
        <w:commentReference w:id="217"/>
      </w:r>
      <w:r w:rsidR="000224C5">
        <w:rPr>
          <w:rFonts w:ascii="Calibri" w:hAnsi="Calibri" w:cs="Calibri"/>
        </w:rPr>
        <w:t xml:space="preserve"> car is </w:t>
      </w:r>
      <w:proofErr w:type="spellStart"/>
      <w:r w:rsidR="000224C5">
        <w:rPr>
          <w:rFonts w:ascii="Calibri" w:hAnsi="Calibri" w:cs="Calibri"/>
        </w:rPr>
        <w:t>next</w:t>
      </w:r>
      <w:proofErr w:type="spellEnd"/>
      <w:r w:rsidR="000224C5">
        <w:rPr>
          <w:rFonts w:ascii="Calibri" w:hAnsi="Calibri" w:cs="Calibri"/>
        </w:rPr>
        <w:t xml:space="preserve"> to </w:t>
      </w:r>
      <w:proofErr w:type="spellStart"/>
      <w:r w:rsidR="000224C5">
        <w:rPr>
          <w:rFonts w:ascii="Calibri" w:hAnsi="Calibri" w:cs="Calibri"/>
        </w:rPr>
        <w:t>my</w:t>
      </w:r>
      <w:proofErr w:type="spellEnd"/>
      <w:r w:rsidR="000224C5">
        <w:rPr>
          <w:rFonts w:ascii="Calibri" w:hAnsi="Calibri" w:cs="Calibri"/>
        </w:rPr>
        <w:t xml:space="preserve"> </w:t>
      </w:r>
      <w:proofErr w:type="spellStart"/>
      <w:r w:rsidR="000224C5">
        <w:rPr>
          <w:rFonts w:ascii="Calibri" w:hAnsi="Calibri" w:cs="Calibri"/>
        </w:rPr>
        <w:t>bike</w:t>
      </w:r>
      <w:proofErr w:type="spellEnd"/>
      <w:r w:rsidR="000224C5">
        <w:rPr>
          <w:rFonts w:ascii="Calibri" w:hAnsi="Calibri" w:cs="Calibri"/>
        </w:rPr>
        <w:t>”, “</w:t>
      </w:r>
      <w:commentRangeStart w:id="220"/>
      <w:ins w:id="221" w:author="claudia fayad" w:date="2012-12-04T13:33:00Z">
        <w:r w:rsidR="007A67E4">
          <w:rPr>
            <w:rFonts w:ascii="Calibri" w:hAnsi="Calibri" w:cs="Calibri"/>
          </w:rPr>
          <w:t>T</w:t>
        </w:r>
      </w:ins>
      <w:del w:id="222" w:author="claudia fayad" w:date="2012-12-04T13:33:00Z">
        <w:r w:rsidR="000224C5" w:rsidDel="007A67E4">
          <w:rPr>
            <w:rFonts w:ascii="Calibri" w:hAnsi="Calibri" w:cs="Calibri"/>
          </w:rPr>
          <w:delText>t</w:delText>
        </w:r>
      </w:del>
      <w:r w:rsidR="000224C5">
        <w:rPr>
          <w:rFonts w:ascii="Calibri" w:hAnsi="Calibri" w:cs="Calibri"/>
        </w:rPr>
        <w:t>he</w:t>
      </w:r>
      <w:commentRangeEnd w:id="220"/>
      <w:r w:rsidR="007A67E4">
        <w:rPr>
          <w:rStyle w:val="CommentReference"/>
        </w:rPr>
        <w:commentReference w:id="220"/>
      </w:r>
      <w:r w:rsidR="000224C5">
        <w:rPr>
          <w:rFonts w:ascii="Calibri" w:hAnsi="Calibri" w:cs="Calibri"/>
        </w:rPr>
        <w:t xml:space="preserve"> </w:t>
      </w:r>
      <w:proofErr w:type="spellStart"/>
      <w:r w:rsidR="000224C5">
        <w:rPr>
          <w:rFonts w:ascii="Calibri" w:hAnsi="Calibri" w:cs="Calibri"/>
        </w:rPr>
        <w:t>table</w:t>
      </w:r>
      <w:proofErr w:type="spellEnd"/>
      <w:r w:rsidR="000224C5">
        <w:rPr>
          <w:rFonts w:ascii="Calibri" w:hAnsi="Calibri" w:cs="Calibri"/>
        </w:rPr>
        <w:t xml:space="preserve"> is </w:t>
      </w:r>
      <w:proofErr w:type="spellStart"/>
      <w:r w:rsidR="000224C5">
        <w:rPr>
          <w:rFonts w:ascii="Calibri" w:hAnsi="Calibri" w:cs="Calibri"/>
        </w:rPr>
        <w:t>between</w:t>
      </w:r>
      <w:proofErr w:type="spellEnd"/>
      <w:r w:rsidR="000224C5">
        <w:rPr>
          <w:rFonts w:ascii="Calibri" w:hAnsi="Calibri" w:cs="Calibri"/>
        </w:rPr>
        <w:t xml:space="preserve"> the </w:t>
      </w:r>
      <w:proofErr w:type="spellStart"/>
      <w:r w:rsidR="000224C5">
        <w:rPr>
          <w:rFonts w:ascii="Calibri" w:hAnsi="Calibri" w:cs="Calibri"/>
        </w:rPr>
        <w:t>chairs</w:t>
      </w:r>
      <w:proofErr w:type="spellEnd"/>
      <w:r w:rsidR="000224C5">
        <w:rPr>
          <w:rFonts w:ascii="Calibri" w:hAnsi="Calibri" w:cs="Calibri"/>
        </w:rPr>
        <w:t>”, etc.</w:t>
      </w:r>
    </w:p>
    <w:p w:rsidR="005700F8" w:rsidRDefault="000C4D33" w:rsidP="005700F8">
      <w:pPr>
        <w:widowControl w:val="0"/>
        <w:spacing w:before="240"/>
        <w:jc w:val="both"/>
        <w:rPr>
          <w:rFonts w:ascii="Calibri" w:hAnsi="Calibri" w:cs="Calibri"/>
        </w:rPr>
      </w:pPr>
      <w:r>
        <w:t> </w:t>
      </w:r>
      <w:r>
        <w:rPr>
          <w:rFonts w:ascii="Calibri" w:hAnsi="Calibri" w:cs="Calibri"/>
        </w:rPr>
        <w:t>En el eje de Patrones y Funciones</w:t>
      </w:r>
      <w:del w:id="223" w:author="claudia fayad" w:date="2012-12-04T13:33:00Z">
        <w:r w:rsidDel="007A67E4">
          <w:rPr>
            <w:rFonts w:ascii="Calibri" w:hAnsi="Calibri" w:cs="Calibri"/>
          </w:rPr>
          <w:delText xml:space="preserve"> (Patterns and Function)</w:delText>
        </w:r>
      </w:del>
      <w:r>
        <w:rPr>
          <w:rFonts w:ascii="Calibri" w:hAnsi="Calibri" w:cs="Calibri"/>
        </w:rPr>
        <w:t>,  tiene dificultad para extender  patrones en ambas direcciones</w:t>
      </w:r>
      <w:del w:id="224" w:author="claudia fayad" w:date="2012-12-04T13:33:00Z">
        <w:r w:rsidDel="007A67E4">
          <w:rPr>
            <w:rFonts w:ascii="Calibri" w:hAnsi="Calibri" w:cs="Calibri"/>
          </w:rPr>
          <w:delText>:</w:delText>
        </w:r>
      </w:del>
      <w:r>
        <w:rPr>
          <w:rFonts w:ascii="Calibri" w:hAnsi="Calibri" w:cs="Calibri"/>
        </w:rPr>
        <w:t xml:space="preserve"> </w:t>
      </w:r>
      <w:ins w:id="225" w:author="claudia fayad" w:date="2012-12-04T13:33:00Z">
        <w:r w:rsidR="007A67E4">
          <w:rPr>
            <w:rFonts w:ascii="Calibri" w:hAnsi="Calibri" w:cs="Calibri"/>
          </w:rPr>
          <w:t>(</w:t>
        </w:r>
      </w:ins>
      <w:r>
        <w:rPr>
          <w:rFonts w:ascii="Calibri" w:hAnsi="Calibri" w:cs="Calibri"/>
        </w:rPr>
        <w:t>izquierda y derecha</w:t>
      </w:r>
      <w:ins w:id="226" w:author="claudia fayad" w:date="2012-12-04T13:33:00Z">
        <w:r w:rsidR="007A67E4">
          <w:rPr>
            <w:rFonts w:ascii="Calibri" w:hAnsi="Calibri" w:cs="Calibri"/>
          </w:rPr>
          <w:t>)</w:t>
        </w:r>
      </w:ins>
      <w:proofErr w:type="gramStart"/>
      <w:r>
        <w:rPr>
          <w:rFonts w:ascii="Calibri" w:hAnsi="Calibri" w:cs="Calibri"/>
        </w:rPr>
        <w:t>,</w:t>
      </w:r>
      <w:proofErr w:type="spellStart"/>
      <w:ins w:id="227" w:author="claudia fayad" w:date="2012-12-04T13:33:00Z">
        <w:r w:rsidR="007632F4">
          <w:rPr>
            <w:rFonts w:ascii="Calibri" w:hAnsi="Calibri" w:cs="Calibri"/>
          </w:rPr>
          <w:t>aún</w:t>
        </w:r>
      </w:ins>
      <w:proofErr w:type="spellEnd"/>
      <w:proofErr w:type="gramEnd"/>
      <w:r>
        <w:rPr>
          <w:rFonts w:ascii="Calibri" w:hAnsi="Calibri" w:cs="Calibri"/>
        </w:rPr>
        <w:t xml:space="preserve"> usando menos de 3 objetos</w:t>
      </w:r>
      <w:ins w:id="228" w:author="claudia fayad" w:date="2012-12-04T13:33:00Z">
        <w:r w:rsidR="007632F4">
          <w:rPr>
            <w:rFonts w:ascii="Calibri" w:hAnsi="Calibri" w:cs="Calibri"/>
          </w:rPr>
          <w:t>, y</w:t>
        </w:r>
      </w:ins>
      <w:r>
        <w:rPr>
          <w:rFonts w:ascii="Calibri" w:hAnsi="Calibri" w:cs="Calibri"/>
        </w:rPr>
        <w:t xml:space="preserve"> con sólo 1 ó 2 variables.</w:t>
      </w:r>
      <w:r w:rsidR="000224C5">
        <w:rPr>
          <w:rFonts w:ascii="Calibri" w:hAnsi="Calibri" w:cs="Calibri"/>
        </w:rPr>
        <w:t xml:space="preserve">  Es importante que _________ </w:t>
      </w:r>
      <w:r w:rsidR="000224C5">
        <w:rPr>
          <w:rFonts w:ascii="Calibri" w:hAnsi="Calibri" w:cs="Calibri"/>
        </w:rPr>
        <w:lastRenderedPageBreak/>
        <w:t>practique la extensión de patrones con objetos concretos, especialmente hacia la izquierda</w:t>
      </w:r>
      <w:r w:rsidR="005700F8">
        <w:rPr>
          <w:rFonts w:ascii="Calibri" w:hAnsi="Calibri" w:cs="Calibri"/>
        </w:rPr>
        <w:t>.</w:t>
      </w:r>
    </w:p>
    <w:p w:rsidR="000C4D33" w:rsidRPr="000C4D33" w:rsidDel="007632F4" w:rsidRDefault="000C4D33" w:rsidP="005700F8">
      <w:pPr>
        <w:widowControl w:val="0"/>
        <w:spacing w:before="240"/>
        <w:jc w:val="both"/>
        <w:rPr>
          <w:del w:id="229" w:author="claudia fayad" w:date="2012-12-04T13:37:00Z"/>
          <w:rFonts w:ascii="Calibri" w:hAnsi="Calibri" w:cs="Calibri"/>
        </w:rPr>
      </w:pPr>
      <w:r>
        <w:t> </w:t>
      </w:r>
      <w:r w:rsidRPr="000C4D33">
        <w:rPr>
          <w:rFonts w:ascii="Calibri" w:hAnsi="Calibri" w:cs="Calibri"/>
        </w:rPr>
        <w:t xml:space="preserve">En el eje de </w:t>
      </w:r>
      <w:commentRangeStart w:id="230"/>
      <w:r w:rsidRPr="000C4D33">
        <w:rPr>
          <w:rFonts w:ascii="Calibri" w:hAnsi="Calibri" w:cs="Calibri"/>
        </w:rPr>
        <w:t>Número</w:t>
      </w:r>
      <w:commentRangeEnd w:id="230"/>
      <w:r w:rsidR="007632F4">
        <w:rPr>
          <w:rStyle w:val="CommentReference"/>
        </w:rPr>
        <w:commentReference w:id="230"/>
      </w:r>
      <w:r w:rsidRPr="000C4D33">
        <w:rPr>
          <w:rFonts w:ascii="Calibri" w:hAnsi="Calibri" w:cs="Calibri"/>
        </w:rPr>
        <w:t xml:space="preserve"> </w:t>
      </w:r>
      <w:del w:id="231" w:author="claudia fayad" w:date="2012-12-04T13:34:00Z">
        <w:r w:rsidRPr="000C4D33" w:rsidDel="007632F4">
          <w:rPr>
            <w:rFonts w:ascii="Calibri" w:hAnsi="Calibri" w:cs="Calibri"/>
          </w:rPr>
          <w:delText xml:space="preserve">(Number) </w:delText>
        </w:r>
      </w:del>
      <w:r w:rsidRPr="000C4D33">
        <w:rPr>
          <w:rFonts w:ascii="Calibri" w:hAnsi="Calibri" w:cs="Calibri"/>
        </w:rPr>
        <w:t>___________ no identifica la mayoría de números en un rango de</w:t>
      </w:r>
      <w:ins w:id="232" w:author="claudia fayad" w:date="2012-12-04T13:34:00Z">
        <w:r w:rsidR="007632F4">
          <w:rPr>
            <w:rFonts w:ascii="Calibri" w:hAnsi="Calibri" w:cs="Calibri"/>
          </w:rPr>
          <w:t>l</w:t>
        </w:r>
      </w:ins>
      <w:r w:rsidRPr="000C4D33">
        <w:rPr>
          <w:rFonts w:ascii="Calibri" w:hAnsi="Calibri" w:cs="Calibri"/>
        </w:rPr>
        <w:t xml:space="preserve"> 11 al 20</w:t>
      </w:r>
      <w:ins w:id="233" w:author="claudia fayad" w:date="2012-12-04T13:34:00Z">
        <w:r w:rsidR="007632F4">
          <w:rPr>
            <w:rFonts w:ascii="Calibri" w:hAnsi="Calibri" w:cs="Calibri"/>
          </w:rPr>
          <w:t>,</w:t>
        </w:r>
      </w:ins>
      <w:r w:rsidRPr="000C4D33">
        <w:rPr>
          <w:rFonts w:ascii="Calibri" w:hAnsi="Calibri" w:cs="Calibri"/>
        </w:rPr>
        <w:t xml:space="preserve"> y se le dificulta  realizar conteo teniendo en cuenta la correspondencia palabra</w:t>
      </w:r>
      <w:ins w:id="234" w:author="claudia fayad" w:date="2012-12-04T13:34:00Z">
        <w:r w:rsidR="007632F4">
          <w:rPr>
            <w:rFonts w:ascii="Calibri" w:hAnsi="Calibri" w:cs="Calibri"/>
          </w:rPr>
          <w:t>-</w:t>
        </w:r>
      </w:ins>
      <w:del w:id="235" w:author="claudia fayad" w:date="2012-12-04T13:34:00Z">
        <w:r w:rsidRPr="000C4D33" w:rsidDel="007632F4">
          <w:rPr>
            <w:rFonts w:ascii="Calibri" w:hAnsi="Calibri" w:cs="Calibri"/>
          </w:rPr>
          <w:delText xml:space="preserve">, </w:delText>
        </w:r>
      </w:del>
      <w:r w:rsidRPr="000C4D33">
        <w:rPr>
          <w:rFonts w:ascii="Calibri" w:hAnsi="Calibri" w:cs="Calibri"/>
        </w:rPr>
        <w:t>número</w:t>
      </w:r>
      <w:ins w:id="236" w:author="claudia fayad" w:date="2012-12-04T13:34:00Z">
        <w:r w:rsidR="007632F4">
          <w:rPr>
            <w:rFonts w:ascii="Calibri" w:hAnsi="Calibri" w:cs="Calibri"/>
          </w:rPr>
          <w:t>-</w:t>
        </w:r>
      </w:ins>
      <w:commentRangeStart w:id="237"/>
      <w:del w:id="238" w:author="claudia fayad" w:date="2012-12-04T13:34:00Z">
        <w:r w:rsidRPr="000C4D33" w:rsidDel="007632F4">
          <w:rPr>
            <w:rFonts w:ascii="Calibri" w:hAnsi="Calibri" w:cs="Calibri"/>
          </w:rPr>
          <w:delText xml:space="preserve">, </w:delText>
        </w:r>
      </w:del>
      <w:r w:rsidRPr="000C4D33">
        <w:rPr>
          <w:rFonts w:ascii="Calibri" w:hAnsi="Calibri" w:cs="Calibri"/>
        </w:rPr>
        <w:t>objeto</w:t>
      </w:r>
      <w:ins w:id="239" w:author="claudia fayad" w:date="2012-12-04T13:34:00Z">
        <w:r w:rsidR="007632F4">
          <w:rPr>
            <w:rFonts w:ascii="Calibri" w:hAnsi="Calibri" w:cs="Calibri"/>
          </w:rPr>
          <w:t xml:space="preserve">: </w:t>
        </w:r>
        <w:commentRangeEnd w:id="237"/>
        <w:r w:rsidR="007632F4">
          <w:rPr>
            <w:rStyle w:val="CommentReference"/>
          </w:rPr>
          <w:commentReference w:id="237"/>
        </w:r>
        <w:r w:rsidR="007632F4">
          <w:rPr>
            <w:rFonts w:ascii="Calibri" w:hAnsi="Calibri" w:cs="Calibri"/>
          </w:rPr>
          <w:t>s</w:t>
        </w:r>
      </w:ins>
      <w:del w:id="240" w:author="claudia fayad" w:date="2012-12-04T13:34:00Z">
        <w:r w:rsidRPr="000C4D33" w:rsidDel="007632F4">
          <w:rPr>
            <w:rFonts w:ascii="Calibri" w:hAnsi="Calibri" w:cs="Calibri"/>
          </w:rPr>
          <w:delText>.  S</w:delText>
        </w:r>
      </w:del>
      <w:r w:rsidRPr="000C4D33">
        <w:rPr>
          <w:rFonts w:ascii="Calibri" w:hAnsi="Calibri" w:cs="Calibri"/>
        </w:rPr>
        <w:t xml:space="preserve">e salta los números, no sigue la secuencia, </w:t>
      </w:r>
      <w:del w:id="241" w:author="claudia fayad" w:date="2012-12-04T13:35:00Z">
        <w:r w:rsidRPr="000C4D33" w:rsidDel="007632F4">
          <w:rPr>
            <w:rFonts w:ascii="Calibri" w:hAnsi="Calibri" w:cs="Calibri"/>
          </w:rPr>
          <w:delText xml:space="preserve">igualmente </w:delText>
        </w:r>
      </w:del>
      <w:ins w:id="242" w:author="claudia fayad" w:date="2012-12-04T13:35:00Z">
        <w:r w:rsidR="007632F4">
          <w:rPr>
            <w:rFonts w:ascii="Calibri" w:hAnsi="Calibri" w:cs="Calibri"/>
          </w:rPr>
          <w:t>y</w:t>
        </w:r>
        <w:r w:rsidR="007632F4" w:rsidRPr="000C4D33">
          <w:rPr>
            <w:rFonts w:ascii="Calibri" w:hAnsi="Calibri" w:cs="Calibri"/>
          </w:rPr>
          <w:t xml:space="preserve"> </w:t>
        </w:r>
      </w:ins>
      <w:r w:rsidRPr="000C4D33">
        <w:rPr>
          <w:rFonts w:ascii="Calibri" w:hAnsi="Calibri" w:cs="Calibri"/>
        </w:rPr>
        <w:t>comete errores al asignar un numeral a la cantidad correspondiente.</w:t>
      </w:r>
      <w:r>
        <w:rPr>
          <w:rFonts w:ascii="Calibri" w:hAnsi="Calibri" w:cs="Calibri"/>
        </w:rPr>
        <w:t xml:space="preserve">  </w:t>
      </w:r>
      <w:r w:rsidRPr="000C4D33">
        <w:rPr>
          <w:rFonts w:ascii="Calibri" w:hAnsi="Calibri" w:cs="Calibri"/>
        </w:rPr>
        <w:t xml:space="preserve">Se le dificulta realizar estimaciones medianamente cercanas a la cantidad real en un rango </w:t>
      </w:r>
      <w:ins w:id="243" w:author="claudia fayad" w:date="2012-12-04T13:35:00Z">
        <w:r w:rsidR="007632F4">
          <w:rPr>
            <w:rFonts w:ascii="Calibri" w:hAnsi="Calibri" w:cs="Calibri"/>
          </w:rPr>
          <w:t xml:space="preserve">de </w:t>
        </w:r>
      </w:ins>
      <w:r w:rsidRPr="000C4D33">
        <w:rPr>
          <w:rFonts w:ascii="Calibri" w:hAnsi="Calibri" w:cs="Calibri"/>
        </w:rPr>
        <w:t>hasta</w:t>
      </w:r>
      <w:del w:id="244" w:author="claudia fayad" w:date="2012-12-04T13:35:00Z">
        <w:r w:rsidRPr="000C4D33" w:rsidDel="007632F4">
          <w:rPr>
            <w:rFonts w:ascii="Calibri" w:hAnsi="Calibri" w:cs="Calibri"/>
          </w:rPr>
          <w:delText xml:space="preserve"> de</w:delText>
        </w:r>
      </w:del>
      <w:r w:rsidRPr="000C4D33">
        <w:rPr>
          <w:rFonts w:ascii="Calibri" w:hAnsi="Calibri" w:cs="Calibri"/>
        </w:rPr>
        <w:t xml:space="preserve"> 15 elementos.</w:t>
      </w:r>
      <w:r>
        <w:rPr>
          <w:rFonts w:ascii="Calibri" w:hAnsi="Calibri" w:cs="Calibri"/>
        </w:rPr>
        <w:t xml:space="preserve">  </w:t>
      </w:r>
      <w:r w:rsidR="005700F8">
        <w:rPr>
          <w:rFonts w:ascii="Calibri" w:hAnsi="Calibri" w:cs="Calibri"/>
        </w:rPr>
        <w:t xml:space="preserve">Se recomienda que en </w:t>
      </w:r>
      <w:commentRangeStart w:id="245"/>
      <w:r w:rsidR="005700F8">
        <w:rPr>
          <w:rFonts w:ascii="Calibri" w:hAnsi="Calibri" w:cs="Calibri"/>
        </w:rPr>
        <w:t>casa</w:t>
      </w:r>
      <w:commentRangeEnd w:id="245"/>
      <w:r w:rsidR="007632F4">
        <w:rPr>
          <w:rStyle w:val="CommentReference"/>
        </w:rPr>
        <w:commentReference w:id="245"/>
      </w:r>
      <w:r w:rsidR="005700F8">
        <w:rPr>
          <w:rFonts w:ascii="Calibri" w:hAnsi="Calibri" w:cs="Calibri"/>
        </w:rPr>
        <w:t xml:space="preserve"> </w:t>
      </w:r>
      <w:del w:id="246" w:author="claudia fayad" w:date="2012-12-04T13:35:00Z">
        <w:r w:rsidR="005700F8" w:rsidDel="007632F4">
          <w:rPr>
            <w:rFonts w:ascii="Calibri" w:hAnsi="Calibri" w:cs="Calibri"/>
          </w:rPr>
          <w:delText>________</w:delText>
        </w:r>
      </w:del>
      <w:r w:rsidR="005700F8">
        <w:rPr>
          <w:rFonts w:ascii="Calibri" w:hAnsi="Calibri" w:cs="Calibri"/>
        </w:rPr>
        <w:t xml:space="preserve"> tenga la oportunidad de realizar juegos de mesa  tales </w:t>
      </w:r>
      <w:commentRangeStart w:id="247"/>
      <w:r w:rsidR="005700F8">
        <w:rPr>
          <w:rFonts w:ascii="Calibri" w:hAnsi="Calibri" w:cs="Calibri"/>
        </w:rPr>
        <w:t>como</w:t>
      </w:r>
      <w:commentRangeEnd w:id="247"/>
      <w:r w:rsidR="007632F4">
        <w:rPr>
          <w:rStyle w:val="CommentReference"/>
        </w:rPr>
        <w:commentReference w:id="247"/>
      </w:r>
      <w:del w:id="248" w:author="claudia fayad" w:date="2012-12-04T13:35:00Z">
        <w:r w:rsidR="005700F8" w:rsidDel="007632F4">
          <w:rPr>
            <w:rFonts w:ascii="Calibri" w:hAnsi="Calibri" w:cs="Calibri"/>
          </w:rPr>
          <w:delText>:</w:delText>
        </w:r>
      </w:del>
      <w:r w:rsidR="005700F8">
        <w:rPr>
          <w:rFonts w:ascii="Calibri" w:hAnsi="Calibri" w:cs="Calibri"/>
        </w:rPr>
        <w:t xml:space="preserve"> escalera y bingo</w:t>
      </w:r>
      <w:ins w:id="249" w:author="claudia fayad" w:date="2012-12-04T13:35:00Z">
        <w:r w:rsidR="007632F4">
          <w:rPr>
            <w:rFonts w:ascii="Calibri" w:hAnsi="Calibri" w:cs="Calibri"/>
          </w:rPr>
          <w:t>,</w:t>
        </w:r>
      </w:ins>
      <w:r w:rsidR="005700F8">
        <w:rPr>
          <w:rFonts w:ascii="Calibri" w:hAnsi="Calibri" w:cs="Calibri"/>
        </w:rPr>
        <w:t xml:space="preserve"> para ayudarle a avanzar en el reconocimiento de números.</w:t>
      </w:r>
      <w:del w:id="250" w:author="claudia fayad" w:date="2012-12-04T13:36:00Z">
        <w:r w:rsidR="005700F8" w:rsidDel="007632F4">
          <w:rPr>
            <w:rFonts w:ascii="Calibri" w:hAnsi="Calibri" w:cs="Calibri"/>
          </w:rPr>
          <w:delText xml:space="preserve"> </w:delText>
        </w:r>
      </w:del>
      <w:r w:rsidR="005700F8">
        <w:rPr>
          <w:rFonts w:ascii="Calibri" w:hAnsi="Calibri" w:cs="Calibri"/>
        </w:rPr>
        <w:t xml:space="preserve"> También</w:t>
      </w:r>
      <w:ins w:id="251" w:author="claudia fayad" w:date="2012-12-04T13:36:00Z">
        <w:r w:rsidR="007632F4">
          <w:rPr>
            <w:rFonts w:ascii="Calibri" w:hAnsi="Calibri" w:cs="Calibri"/>
          </w:rPr>
          <w:t>,</w:t>
        </w:r>
      </w:ins>
      <w:r w:rsidR="005700F8">
        <w:rPr>
          <w:rFonts w:ascii="Calibri" w:hAnsi="Calibri" w:cs="Calibri"/>
        </w:rPr>
        <w:t xml:space="preserve"> que realice conteo de sus juguetes y objetos personales, </w:t>
      </w:r>
      <w:commentRangeStart w:id="252"/>
      <w:r w:rsidR="005700F8">
        <w:rPr>
          <w:rFonts w:ascii="Calibri" w:hAnsi="Calibri" w:cs="Calibri"/>
        </w:rPr>
        <w:t>primero estim</w:t>
      </w:r>
      <w:ins w:id="253" w:author="claudia fayad" w:date="2012-12-04T13:36:00Z">
        <w:r w:rsidR="007632F4">
          <w:rPr>
            <w:rFonts w:ascii="Calibri" w:hAnsi="Calibri" w:cs="Calibri"/>
          </w:rPr>
          <w:t>ando</w:t>
        </w:r>
      </w:ins>
      <w:del w:id="254" w:author="claudia fayad" w:date="2012-12-04T13:36:00Z">
        <w:r w:rsidR="005700F8" w:rsidDel="007632F4">
          <w:rPr>
            <w:rFonts w:ascii="Calibri" w:hAnsi="Calibri" w:cs="Calibri"/>
          </w:rPr>
          <w:delText>e</w:delText>
        </w:r>
      </w:del>
      <w:r w:rsidR="005700F8">
        <w:rPr>
          <w:rFonts w:ascii="Calibri" w:hAnsi="Calibri" w:cs="Calibri"/>
        </w:rPr>
        <w:t xml:space="preserve"> la cantidad que considera tiene de cada clase de objeto, represent</w:t>
      </w:r>
      <w:ins w:id="255" w:author="claudia fayad" w:date="2012-12-04T13:36:00Z">
        <w:r w:rsidR="007632F4">
          <w:rPr>
            <w:rFonts w:ascii="Calibri" w:hAnsi="Calibri" w:cs="Calibri"/>
          </w:rPr>
          <w:t>ando</w:t>
        </w:r>
      </w:ins>
      <w:del w:id="256" w:author="claudia fayad" w:date="2012-12-04T13:36:00Z">
        <w:r w:rsidR="005700F8" w:rsidDel="007632F4">
          <w:rPr>
            <w:rFonts w:ascii="Calibri" w:hAnsi="Calibri" w:cs="Calibri"/>
          </w:rPr>
          <w:delText>e</w:delText>
        </w:r>
      </w:del>
      <w:r w:rsidR="005700F8">
        <w:rPr>
          <w:rFonts w:ascii="Calibri" w:hAnsi="Calibri" w:cs="Calibri"/>
        </w:rPr>
        <w:t xml:space="preserve"> </w:t>
      </w:r>
      <w:r w:rsidR="00CF6894">
        <w:rPr>
          <w:rFonts w:ascii="Calibri" w:hAnsi="Calibri" w:cs="Calibri"/>
        </w:rPr>
        <w:t xml:space="preserve"> esta </w:t>
      </w:r>
      <w:r w:rsidR="005700F8">
        <w:rPr>
          <w:rFonts w:ascii="Calibri" w:hAnsi="Calibri" w:cs="Calibri"/>
        </w:rPr>
        <w:t xml:space="preserve"> cantidad</w:t>
      </w:r>
      <w:ins w:id="257" w:author="claudia fayad" w:date="2012-12-04T13:36:00Z">
        <w:r w:rsidR="007632F4">
          <w:rPr>
            <w:rFonts w:ascii="Calibri" w:hAnsi="Calibri" w:cs="Calibri"/>
          </w:rPr>
          <w:t>,</w:t>
        </w:r>
      </w:ins>
      <w:r w:rsidR="005700F8">
        <w:rPr>
          <w:rFonts w:ascii="Calibri" w:hAnsi="Calibri" w:cs="Calibri"/>
        </w:rPr>
        <w:t xml:space="preserve"> y luego reali</w:t>
      </w:r>
      <w:ins w:id="258" w:author="claudia fayad" w:date="2012-12-04T13:36:00Z">
        <w:r w:rsidR="007632F4">
          <w:rPr>
            <w:rFonts w:ascii="Calibri" w:hAnsi="Calibri" w:cs="Calibri"/>
          </w:rPr>
          <w:t>zando</w:t>
        </w:r>
      </w:ins>
      <w:del w:id="259" w:author="claudia fayad" w:date="2012-12-04T13:36:00Z">
        <w:r w:rsidR="005700F8" w:rsidDel="007632F4">
          <w:rPr>
            <w:rFonts w:ascii="Calibri" w:hAnsi="Calibri" w:cs="Calibri"/>
          </w:rPr>
          <w:delText>ce</w:delText>
        </w:r>
      </w:del>
      <w:r w:rsidR="005700F8">
        <w:rPr>
          <w:rFonts w:ascii="Calibri" w:hAnsi="Calibri" w:cs="Calibri"/>
        </w:rPr>
        <w:t xml:space="preserve"> el conteo en inglés y registr</w:t>
      </w:r>
      <w:ins w:id="260" w:author="claudia fayad" w:date="2012-12-04T13:36:00Z">
        <w:r w:rsidR="007632F4">
          <w:rPr>
            <w:rFonts w:ascii="Calibri" w:hAnsi="Calibri" w:cs="Calibri"/>
          </w:rPr>
          <w:t>ando</w:t>
        </w:r>
      </w:ins>
      <w:del w:id="261" w:author="claudia fayad" w:date="2012-12-04T13:36:00Z">
        <w:r w:rsidR="005700F8" w:rsidDel="007632F4">
          <w:rPr>
            <w:rFonts w:ascii="Calibri" w:hAnsi="Calibri" w:cs="Calibri"/>
          </w:rPr>
          <w:delText>e</w:delText>
        </w:r>
      </w:del>
      <w:r w:rsidR="005700F8">
        <w:rPr>
          <w:rFonts w:ascii="Calibri" w:hAnsi="Calibri" w:cs="Calibri"/>
        </w:rPr>
        <w:t xml:space="preserve"> el número</w:t>
      </w:r>
      <w:commentRangeStart w:id="262"/>
      <w:r w:rsidR="005700F8">
        <w:rPr>
          <w:rFonts w:ascii="Calibri" w:hAnsi="Calibri" w:cs="Calibri"/>
        </w:rPr>
        <w:t>.</w:t>
      </w:r>
      <w:commentRangeEnd w:id="252"/>
      <w:r w:rsidR="007632F4">
        <w:rPr>
          <w:rStyle w:val="CommentReference"/>
        </w:rPr>
        <w:commentReference w:id="252"/>
      </w:r>
      <w:ins w:id="263" w:author="claudia fayad" w:date="2012-12-04T13:37:00Z">
        <w:r w:rsidR="007632F4">
          <w:rPr>
            <w:rFonts w:ascii="Calibri" w:hAnsi="Calibri" w:cs="Calibri"/>
          </w:rPr>
          <w:t xml:space="preserve"> </w:t>
        </w:r>
      </w:ins>
    </w:p>
    <w:p w:rsidR="006E2904" w:rsidRPr="00846832" w:rsidRDefault="000C4D33" w:rsidP="007632F4">
      <w:pPr>
        <w:widowControl w:val="0"/>
        <w:spacing w:before="240"/>
        <w:jc w:val="both"/>
        <w:rPr>
          <w:rFonts w:ascii="Calibri" w:hAnsi="Calibri" w:cs="Calibri"/>
        </w:rPr>
        <w:pPrChange w:id="264" w:author="claudia fayad" w:date="2012-12-04T13:37:00Z">
          <w:pPr>
            <w:widowControl w:val="0"/>
            <w:jc w:val="both"/>
          </w:pPr>
        </w:pPrChange>
      </w:pPr>
      <w:del w:id="265" w:author="claudia fayad" w:date="2012-12-04T13:37:00Z">
        <w:r w:rsidRPr="000C4D33" w:rsidDel="007632F4">
          <w:rPr>
            <w:rFonts w:ascii="Calibri" w:hAnsi="Calibri" w:cs="Calibri"/>
          </w:rPr>
          <w:delText> </w:delText>
        </w:r>
      </w:del>
      <w:r w:rsidRPr="000C4D33">
        <w:rPr>
          <w:rFonts w:ascii="Calibri" w:hAnsi="Calibri" w:cs="Calibri"/>
        </w:rPr>
        <w:t> P</w:t>
      </w:r>
      <w:commentRangeEnd w:id="262"/>
      <w:r w:rsidR="007632F4">
        <w:rPr>
          <w:rStyle w:val="CommentReference"/>
        </w:rPr>
        <w:commentReference w:id="262"/>
      </w:r>
      <w:r w:rsidRPr="000C4D33">
        <w:rPr>
          <w:rFonts w:ascii="Calibri" w:hAnsi="Calibri" w:cs="Calibri"/>
        </w:rPr>
        <w:t xml:space="preserve">or otro </w:t>
      </w:r>
      <w:commentRangeStart w:id="266"/>
      <w:r w:rsidRPr="000C4D33">
        <w:rPr>
          <w:rFonts w:ascii="Calibri" w:hAnsi="Calibri" w:cs="Calibri"/>
        </w:rPr>
        <w:t>lado</w:t>
      </w:r>
      <w:commentRangeEnd w:id="266"/>
      <w:r w:rsidR="007632F4">
        <w:rPr>
          <w:rStyle w:val="CommentReference"/>
        </w:rPr>
        <w:commentReference w:id="266"/>
      </w:r>
      <w:r w:rsidRPr="000C4D33">
        <w:rPr>
          <w:rFonts w:ascii="Calibri" w:hAnsi="Calibri" w:cs="Calibri"/>
        </w:rPr>
        <w:t xml:space="preserve">, </w:t>
      </w:r>
      <w:del w:id="267" w:author="claudia fayad" w:date="2012-12-04T13:38:00Z">
        <w:r w:rsidRPr="000C4D33" w:rsidDel="007632F4">
          <w:rPr>
            <w:rFonts w:ascii="Calibri" w:hAnsi="Calibri" w:cs="Calibri"/>
          </w:rPr>
          <w:delText xml:space="preserve">_________ </w:delText>
        </w:r>
      </w:del>
      <w:r w:rsidRPr="000C4D33">
        <w:rPr>
          <w:rFonts w:ascii="Calibri" w:hAnsi="Calibri" w:cs="Calibri"/>
        </w:rPr>
        <w:t xml:space="preserve">no logra explicar </w:t>
      </w:r>
      <w:r w:rsidR="00CF6894">
        <w:rPr>
          <w:rFonts w:ascii="Calibri" w:hAnsi="Calibri" w:cs="Calibri"/>
        </w:rPr>
        <w:t>“</w:t>
      </w:r>
      <w:r w:rsidRPr="000C4D33">
        <w:rPr>
          <w:rFonts w:ascii="Calibri" w:hAnsi="Calibri" w:cs="Calibri"/>
        </w:rPr>
        <w:t>n+1</w:t>
      </w:r>
      <w:r w:rsidR="00CF6894">
        <w:rPr>
          <w:rFonts w:ascii="Calibri" w:hAnsi="Calibri" w:cs="Calibri"/>
        </w:rPr>
        <w:t>”</w:t>
      </w:r>
      <w:r w:rsidRPr="000C4D33">
        <w:rPr>
          <w:rFonts w:ascii="Calibri" w:hAnsi="Calibri" w:cs="Calibri"/>
        </w:rPr>
        <w:t xml:space="preserve"> con números hasta el 20 utilizando el material concreto y se le dificulta encontrar,  dibujar y ordenar  las posibles combinaciones de dos sumandos para</w:t>
      </w:r>
      <w:r>
        <w:rPr>
          <w:rFonts w:ascii="Calibri" w:hAnsi="Calibri" w:cs="Calibri"/>
        </w:rPr>
        <w:t xml:space="preserve">  </w:t>
      </w:r>
      <w:r w:rsidRPr="000C4D33">
        <w:rPr>
          <w:rFonts w:ascii="Calibri" w:hAnsi="Calibri" w:cs="Calibri"/>
        </w:rPr>
        <w:t>formar los números 5 y 6.  Comete errores al poner dos cantidades juntas, incluyendo más de la cantidad necesaria  u omitiendo algún objeto durante el conteo.</w:t>
      </w:r>
      <w:r w:rsidR="005700F8">
        <w:rPr>
          <w:rFonts w:ascii="Calibri" w:hAnsi="Calibri" w:cs="Calibri"/>
        </w:rPr>
        <w:t xml:space="preserve">  Es importante </w:t>
      </w:r>
      <w:commentRangeStart w:id="268"/>
      <w:r w:rsidR="005700F8">
        <w:rPr>
          <w:rFonts w:ascii="Calibri" w:hAnsi="Calibri" w:cs="Calibri"/>
        </w:rPr>
        <w:t>que</w:t>
      </w:r>
      <w:commentRangeEnd w:id="268"/>
      <w:r w:rsidR="007632F4">
        <w:rPr>
          <w:rStyle w:val="CommentReference"/>
        </w:rPr>
        <w:commentReference w:id="268"/>
      </w:r>
      <w:r w:rsidR="005700F8">
        <w:rPr>
          <w:rFonts w:ascii="Calibri" w:hAnsi="Calibri" w:cs="Calibri"/>
        </w:rPr>
        <w:t xml:space="preserve"> </w:t>
      </w:r>
      <w:del w:id="269" w:author="claudia fayad" w:date="2012-12-04T13:38:00Z">
        <w:r w:rsidR="005700F8" w:rsidDel="007632F4">
          <w:rPr>
            <w:rFonts w:ascii="Calibri" w:hAnsi="Calibri" w:cs="Calibri"/>
          </w:rPr>
          <w:delText>_________</w:delText>
        </w:r>
      </w:del>
      <w:r w:rsidR="005700F8">
        <w:rPr>
          <w:rFonts w:ascii="Calibri" w:hAnsi="Calibri" w:cs="Calibri"/>
        </w:rPr>
        <w:t xml:space="preserve"> realice </w:t>
      </w:r>
      <w:r w:rsidR="00CF6894">
        <w:rPr>
          <w:rFonts w:ascii="Calibri" w:hAnsi="Calibri" w:cs="Calibri"/>
        </w:rPr>
        <w:t xml:space="preserve">en casa </w:t>
      </w:r>
      <w:r w:rsidR="005700F8">
        <w:rPr>
          <w:rFonts w:ascii="Calibri" w:hAnsi="Calibri" w:cs="Calibri"/>
        </w:rPr>
        <w:t>juegos con dos dados</w:t>
      </w:r>
      <w:commentRangeStart w:id="270"/>
      <w:r w:rsidR="005700F8">
        <w:rPr>
          <w:rFonts w:ascii="Calibri" w:hAnsi="Calibri" w:cs="Calibri"/>
        </w:rPr>
        <w:t xml:space="preserve">, </w:t>
      </w:r>
      <w:del w:id="271" w:author="claudia fayad" w:date="2012-12-04T13:38:00Z">
        <w:r w:rsidR="005700F8" w:rsidDel="007632F4">
          <w:rPr>
            <w:rFonts w:ascii="Calibri" w:hAnsi="Calibri" w:cs="Calibri"/>
          </w:rPr>
          <w:delText xml:space="preserve">identifique </w:delText>
        </w:r>
      </w:del>
      <w:ins w:id="272" w:author="claudia fayad" w:date="2012-12-04T13:38:00Z">
        <w:r w:rsidR="007632F4">
          <w:rPr>
            <w:rFonts w:ascii="Calibri" w:hAnsi="Calibri" w:cs="Calibri"/>
          </w:rPr>
          <w:t>identifi</w:t>
        </w:r>
        <w:r w:rsidR="007632F4">
          <w:rPr>
            <w:rFonts w:ascii="Calibri" w:hAnsi="Calibri" w:cs="Calibri"/>
          </w:rPr>
          <w:t>cando</w:t>
        </w:r>
        <w:r w:rsidR="007632F4">
          <w:rPr>
            <w:rFonts w:ascii="Calibri" w:hAnsi="Calibri" w:cs="Calibri"/>
          </w:rPr>
          <w:t xml:space="preserve"> </w:t>
        </w:r>
      </w:ins>
      <w:r w:rsidR="005700F8">
        <w:rPr>
          <w:rFonts w:ascii="Calibri" w:hAnsi="Calibri" w:cs="Calibri"/>
        </w:rPr>
        <w:t xml:space="preserve">las cantidades en cada uno de éstos y </w:t>
      </w:r>
      <w:r w:rsidR="00DF082A">
        <w:rPr>
          <w:rFonts w:ascii="Calibri" w:hAnsi="Calibri" w:cs="Calibri"/>
        </w:rPr>
        <w:t>luego totali</w:t>
      </w:r>
      <w:ins w:id="273" w:author="claudia fayad" w:date="2012-12-04T13:38:00Z">
        <w:r w:rsidR="007632F4">
          <w:rPr>
            <w:rFonts w:ascii="Calibri" w:hAnsi="Calibri" w:cs="Calibri"/>
          </w:rPr>
          <w:t>zando</w:t>
        </w:r>
        <w:commentRangeEnd w:id="270"/>
        <w:r w:rsidR="007632F4">
          <w:rPr>
            <w:rStyle w:val="CommentReference"/>
          </w:rPr>
          <w:commentReference w:id="270"/>
        </w:r>
      </w:ins>
      <w:del w:id="274" w:author="claudia fayad" w:date="2012-12-04T13:38:00Z">
        <w:r w:rsidR="00DF082A" w:rsidDel="007632F4">
          <w:rPr>
            <w:rFonts w:ascii="Calibri" w:hAnsi="Calibri" w:cs="Calibri"/>
          </w:rPr>
          <w:delText>ce</w:delText>
        </w:r>
      </w:del>
      <w:r w:rsidR="00DF082A">
        <w:rPr>
          <w:rFonts w:ascii="Calibri" w:hAnsi="Calibri" w:cs="Calibri"/>
        </w:rPr>
        <w:t xml:space="preserve">.  Después de identificar la cantidad en un dado, se le puede cubrir éste y luego </w:t>
      </w:r>
      <w:commentRangeStart w:id="275"/>
      <w:ins w:id="276" w:author="claudia fayad" w:date="2012-12-04T13:39:00Z">
        <w:r w:rsidR="007632F4">
          <w:rPr>
            <w:rFonts w:ascii="Calibri" w:hAnsi="Calibri" w:cs="Calibri"/>
          </w:rPr>
          <w:t>pedirle que</w:t>
        </w:r>
      </w:ins>
      <w:commentRangeEnd w:id="275"/>
      <w:ins w:id="277" w:author="claudia fayad" w:date="2012-12-04T13:40:00Z">
        <w:r w:rsidR="007632F4">
          <w:rPr>
            <w:rStyle w:val="CommentReference"/>
          </w:rPr>
          <w:commentReference w:id="275"/>
        </w:r>
      </w:ins>
      <w:ins w:id="279" w:author="claudia fayad" w:date="2012-12-04T13:39:00Z">
        <w:r w:rsidR="007632F4">
          <w:rPr>
            <w:rFonts w:ascii="Calibri" w:hAnsi="Calibri" w:cs="Calibri"/>
          </w:rPr>
          <w:t xml:space="preserve"> </w:t>
        </w:r>
      </w:ins>
      <w:r w:rsidR="00DF082A">
        <w:rPr>
          <w:rFonts w:ascii="Calibri" w:hAnsi="Calibri" w:cs="Calibri"/>
        </w:rPr>
        <w:t>complete con la segunda cantidad</w:t>
      </w:r>
      <w:ins w:id="280" w:author="claudia fayad" w:date="2012-12-04T13:39:00Z">
        <w:r w:rsidR="007632F4">
          <w:rPr>
            <w:rFonts w:ascii="Calibri" w:hAnsi="Calibri" w:cs="Calibri"/>
          </w:rPr>
          <w:t>,</w:t>
        </w:r>
      </w:ins>
      <w:r w:rsidR="00DF082A">
        <w:rPr>
          <w:rFonts w:ascii="Calibri" w:hAnsi="Calibri" w:cs="Calibri"/>
        </w:rPr>
        <w:t xml:space="preserve"> hasta que logre decir de manera ágil 4 y 2 son 6.</w:t>
      </w:r>
    </w:p>
    <w:sectPr w:rsidR="006E2904" w:rsidRPr="00846832" w:rsidSect="006E2904">
      <w:pgSz w:w="12240" w:h="15840"/>
      <w:pgMar w:top="851" w:right="851" w:bottom="851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Los demás grados no traducen el nombre de los ejes, de modo que sugiero unificarlo, dado que no es información esencial.</w:t>
      </w:r>
    </w:p>
  </w:comment>
  <w:comment w:id="7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r>
        <w:t>Las comillas se deben a que son expresiones que esperamos sean utilizadas textualmente.</w:t>
      </w:r>
    </w:p>
  </w:comment>
  <w:comment w:id="14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Ver nota anterior.</w:t>
      </w:r>
    </w:p>
  </w:comment>
  <w:comment w:id="16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19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Mantengamos el informe es español, para asegurar la comprensión por parte de nuestra audiencia, los padres, que es mayoritariamente monolingüe.</w:t>
      </w:r>
    </w:p>
  </w:comment>
  <w:comment w:id="25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Ver comentario sobre la lengua arriba.</w:t>
      </w:r>
    </w:p>
  </w:comment>
  <w:comment w:id="34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41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La expresión “tales como” necesariamente contiene las dos palabras para dar idea de que estamos ejemplificando.</w:t>
      </w:r>
    </w:p>
  </w:comment>
  <w:comment w:id="52" w:author="claudia fayad" w:date="2012-12-04T13:40:00Z" w:initials="cf">
    <w:p w:rsidR="00846832" w:rsidRDefault="00846832">
      <w:pPr>
        <w:pStyle w:val="CommentText"/>
      </w:pPr>
      <w:r>
        <w:rPr>
          <w:rStyle w:val="CommentReference"/>
        </w:rPr>
        <w:annotationRef/>
      </w:r>
      <w:r>
        <w:t>Eliminemos la necesidad de insertar nuevamente el nombre</w:t>
      </w:r>
      <w:r w:rsidR="005143A7">
        <w:t xml:space="preserve"> del estudiante dentro del mismo párrafo, pues ya lo están haciendo 5 veces dentro de la misma materia, una por cada eje curricular.</w:t>
      </w:r>
    </w:p>
  </w:comment>
  <w:comment w:id="55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r>
        <w:t>Palabra grave, terminada en n no lleva tilde.</w:t>
      </w:r>
    </w:p>
  </w:comment>
  <w:comment w:id="58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r>
        <w:t>Palabra esdrújula SIEMPRE lleva tilde.</w:t>
      </w:r>
    </w:p>
  </w:comment>
  <w:comment w:id="62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64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71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75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79" w:author="claudia fayad" w:date="2012-12-04T13:40:00Z" w:initials="cf">
    <w:p w:rsidR="005143A7" w:rsidRDefault="005143A7" w:rsidP="005143A7">
      <w:pPr>
        <w:pStyle w:val="CommentText"/>
      </w:pPr>
      <w:r>
        <w:rPr>
          <w:rStyle w:val="CommentReference"/>
        </w:rPr>
        <w:annotationRef/>
      </w:r>
      <w:r>
        <w:t>Mantengamos el informe es español, para asegurar la comprensión por parte de nuestra audiencia, los padres, que es mayoritariamente monolingüe.</w:t>
      </w:r>
    </w:p>
  </w:comment>
  <w:comment w:id="80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83" w:author="claudia fayad" w:date="2012-12-04T13:40:00Z" w:initials="cf">
    <w:p w:rsidR="005143A7" w:rsidRDefault="005143A7" w:rsidP="005143A7">
      <w:pPr>
        <w:pStyle w:val="CommentText"/>
      </w:pPr>
      <w:r>
        <w:rPr>
          <w:rStyle w:val="CommentReference"/>
        </w:rPr>
        <w:annotationRef/>
      </w:r>
      <w:r>
        <w:t>Ver comentario sobre la lengua arriba.</w:t>
      </w:r>
    </w:p>
  </w:comment>
  <w:comment w:id="82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96" w:author="claudia fayad" w:date="2012-12-04T13:40:00Z" w:initials="cf">
    <w:p w:rsidR="005143A7" w:rsidRDefault="005143A7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99" w:author="claudia fayad" w:date="2012-12-04T13:40:00Z" w:initials="cf">
    <w:p w:rsidR="00E44F42" w:rsidRDefault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04" w:author="claudia fayad" w:date="2012-12-04T13:40:00Z" w:initials="cf">
    <w:p w:rsidR="00E44F42" w:rsidRDefault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12" w:author="claudia fayad" w:date="2012-12-04T13:40:00Z" w:initials="cf">
    <w:p w:rsidR="00E44F42" w:rsidRDefault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23" w:author="claudia fayad" w:date="2012-12-04T13:40:00Z" w:initials="cf">
    <w:p w:rsidR="00E44F42" w:rsidRDefault="00E44F42" w:rsidP="00E44F42">
      <w:pPr>
        <w:pStyle w:val="CommentText"/>
      </w:pPr>
      <w:r>
        <w:rPr>
          <w:rStyle w:val="CommentReference"/>
        </w:rPr>
        <w:annotationRef/>
      </w:r>
      <w:r>
        <w:t>Mantengamos el informe es español, para asegurar la comprensión por parte de nuestra audiencia, los padres, que es mayoritariamente monolingüe.</w:t>
      </w:r>
    </w:p>
  </w:comment>
  <w:comment w:id="124" w:author="claudia fayad" w:date="2012-12-04T13:40:00Z" w:initials="cf">
    <w:p w:rsidR="00E44F42" w:rsidRDefault="00E44F42" w:rsidP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125" w:author="claudia fayad" w:date="2012-12-04T13:40:00Z" w:initials="cf">
    <w:p w:rsidR="00E44F42" w:rsidRDefault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31" w:author="claudia fayad" w:date="2012-12-04T13:40:00Z" w:initials="cf">
    <w:p w:rsidR="00E44F42" w:rsidRDefault="00E44F42" w:rsidP="00E44F42">
      <w:pPr>
        <w:pStyle w:val="CommentText"/>
      </w:pPr>
      <w:r>
        <w:rPr>
          <w:rStyle w:val="CommentReference"/>
        </w:rPr>
        <w:annotationRef/>
      </w:r>
      <w:r>
        <w:t>Ver comentario sobre la lengua arriba.</w:t>
      </w:r>
    </w:p>
  </w:comment>
  <w:comment w:id="130" w:author="claudia fayad" w:date="2012-12-04T13:40:00Z" w:initials="cf">
    <w:p w:rsidR="00E44F42" w:rsidRDefault="00E44F42" w:rsidP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28" w:author="claudia fayad" w:date="2012-12-04T13:40:00Z" w:initials="cf">
    <w:p w:rsidR="00E44F42" w:rsidRDefault="00E44F42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38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44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46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51" w:author="claudia fayad" w:date="2012-12-04T13:40:00Z" w:initials="cf">
    <w:p w:rsidR="00557F95" w:rsidRPr="00557F95" w:rsidRDefault="00557F95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557F95">
        <w:rPr>
          <w:lang w:val="en-GB"/>
        </w:rPr>
        <w:t xml:space="preserve">These are two sentences. With a </w:t>
      </w:r>
      <w:proofErr w:type="gramStart"/>
      <w:r w:rsidRPr="00557F95">
        <w:rPr>
          <w:lang w:val="en-GB"/>
        </w:rPr>
        <w:t>comma ,</w:t>
      </w:r>
      <w:proofErr w:type="gramEnd"/>
      <w:r w:rsidRPr="00557F95">
        <w:rPr>
          <w:lang w:val="en-GB"/>
        </w:rPr>
        <w:t xml:space="preserve"> they become a run-on sentence.</w:t>
      </w:r>
    </w:p>
  </w:comment>
  <w:comment w:id="157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Another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-on </w:t>
      </w:r>
      <w:proofErr w:type="spellStart"/>
      <w:r>
        <w:t>sentence</w:t>
      </w:r>
      <w:proofErr w:type="spellEnd"/>
      <w:r>
        <w:t>.</w:t>
      </w:r>
    </w:p>
  </w:comment>
  <w:comment w:id="160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66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68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75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78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r>
        <w:t>Cuando lo que sigue a</w:t>
      </w:r>
      <w:r w:rsidR="007632F4">
        <w:t xml:space="preserve"> continuació</w:t>
      </w:r>
      <w:r w:rsidR="007632F4">
        <w:t>n no es un listado grande de cosas, sino dos o tres ítems, no amerita dos puntos.</w:t>
      </w:r>
    </w:p>
  </w:comment>
  <w:comment w:id="180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83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85" w:author="claudia fayad" w:date="2012-12-04T13:40:00Z" w:initials="cf">
    <w:p w:rsidR="00557F95" w:rsidRDefault="00557F95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93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95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r>
        <w:t>Mantengamos el informe es español, para asegurar la comprensión por parte de nuestra audiencia, los padres, que es mayoritariamente monolingüe.</w:t>
      </w:r>
    </w:p>
  </w:comment>
  <w:comment w:id="199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196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197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05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r>
        <w:t>Ver comentario sobre la lengua arriba.</w:t>
      </w:r>
    </w:p>
  </w:comment>
  <w:comment w:id="206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04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02" w:author="claudia fayad" w:date="2012-12-04T13:40:00Z" w:initials="cf">
    <w:p w:rsidR="007A67E4" w:rsidRDefault="007A67E4" w:rsidP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08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10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217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r>
        <w:t>Toda oración empieza con mayúscula inicial.</w:t>
      </w:r>
    </w:p>
  </w:comment>
  <w:comment w:id="220" w:author="claudia fayad" w:date="2012-12-04T13:40:00Z" w:initials="cf">
    <w:p w:rsidR="007A67E4" w:rsidRDefault="007A67E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30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37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r>
        <w:t>Se requieren los dos puntos, pues lo que sigue explica y ejemplifica la afirmación anterior.</w:t>
      </w:r>
    </w:p>
  </w:comment>
  <w:comment w:id="245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47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52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r>
        <w:t>El gerundio es necesario aquí porque muestra los pasos de un proceso esbozado en la oración anterior.</w:t>
      </w:r>
    </w:p>
  </w:comment>
  <w:comment w:id="262" w:author="claudia fayad" w:date="2012-12-04T13:40:00Z" w:initials="cf">
    <w:p w:rsidR="007632F4" w:rsidRPr="007632F4" w:rsidRDefault="007632F4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 w:rsidRPr="007632F4">
        <w:rPr>
          <w:lang w:val="en-GB"/>
        </w:rPr>
        <w:t>Let’s not make yet another paragraph within the same strand—you already have one each.</w:t>
      </w:r>
    </w:p>
  </w:comment>
  <w:comment w:id="266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 xml:space="preserve">. </w:t>
      </w:r>
    </w:p>
  </w:comment>
  <w:comment w:id="268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270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 Otra manera de hacerlo sería anteponiendo “que” a cada una de las frases “que identifique”, “que totalice”, etc.</w:t>
      </w:r>
    </w:p>
  </w:comment>
  <w:comment w:id="275" w:author="claudia fayad" w:date="2012-12-04T13:40:00Z" w:initials="cf">
    <w:p w:rsidR="007632F4" w:rsidRDefault="007632F4">
      <w:pPr>
        <w:pStyle w:val="CommentText"/>
      </w:pPr>
      <w:r>
        <w:rPr>
          <w:rStyle w:val="CommentReference"/>
        </w:rPr>
        <w:annotationRef/>
      </w:r>
      <w:r>
        <w:t xml:space="preserve">Es necesario mantener la estructura gramatical que se escogió para la oración, no se puede cambiar para la segunda </w:t>
      </w:r>
      <w:bookmarkStart w:id="278" w:name="_GoBack"/>
      <w:bookmarkEnd w:id="278"/>
      <w:r>
        <w:t>parte de la misma.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E9"/>
    <w:rsid w:val="000224C5"/>
    <w:rsid w:val="000C4D33"/>
    <w:rsid w:val="004E5647"/>
    <w:rsid w:val="005143A7"/>
    <w:rsid w:val="00557F95"/>
    <w:rsid w:val="005700F8"/>
    <w:rsid w:val="006E2904"/>
    <w:rsid w:val="007632F4"/>
    <w:rsid w:val="007A67E4"/>
    <w:rsid w:val="007E2AE9"/>
    <w:rsid w:val="00846832"/>
    <w:rsid w:val="00916039"/>
    <w:rsid w:val="00CF6894"/>
    <w:rsid w:val="00DF082A"/>
    <w:rsid w:val="00E44F42"/>
    <w:rsid w:val="00E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3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6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8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8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7F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3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6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8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8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7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2247-F28E-4FC2-ABD7-F188DDE5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victoria libreros</dc:creator>
  <cp:lastModifiedBy>claudia fayad</cp:lastModifiedBy>
  <cp:revision>3</cp:revision>
  <dcterms:created xsi:type="dcterms:W3CDTF">2012-12-04T18:10:00Z</dcterms:created>
  <dcterms:modified xsi:type="dcterms:W3CDTF">2012-12-04T18:40:00Z</dcterms:modified>
</cp:coreProperties>
</file>